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96D" w:rsidRPr="00AA70E1" w:rsidRDefault="00DD596D" w:rsidP="00DD596D">
      <w:pPr>
        <w:jc w:val="both"/>
        <w:rPr>
          <w:b/>
          <w:lang w:val="en-GB"/>
        </w:rPr>
      </w:pPr>
      <w:bookmarkStart w:id="0" w:name="_Toc356409841"/>
      <w:bookmarkStart w:id="1" w:name="_Toc357693178"/>
      <w:bookmarkStart w:id="2" w:name="_Toc357693853"/>
      <w:bookmarkStart w:id="3" w:name="_Toc357699003"/>
      <w:bookmarkStart w:id="4" w:name="_Toc358629234"/>
      <w:bookmarkStart w:id="5" w:name="_Toc361587296"/>
      <w:r w:rsidRPr="00AA70E1">
        <w:rPr>
          <w:b/>
          <w:color w:val="4F81BD" w:themeColor="accent1"/>
          <w:sz w:val="24"/>
          <w:lang w:val="en-GB"/>
        </w:rPr>
        <w:t>TENDER DOCUMENTATION TO PUBLIC CONTRACT COMMISSIONED IN COMPLIANCE WITH ACT NO. 137/2006 COLL., ON PUBLIC CONTRACTS, AS AMENDED (HEREINAFTER REFERRED TO AS “APC”)</w:t>
      </w:r>
      <w:bookmarkEnd w:id="0"/>
      <w:bookmarkEnd w:id="1"/>
      <w:bookmarkEnd w:id="2"/>
      <w:bookmarkEnd w:id="3"/>
      <w:bookmarkEnd w:id="4"/>
      <w:bookmarkEnd w:id="5"/>
    </w:p>
    <w:p w:rsidR="00DD596D" w:rsidRPr="006343A1" w:rsidRDefault="00DD596D" w:rsidP="00DD596D">
      <w:pPr>
        <w:pStyle w:val="Zkladntext"/>
        <w:spacing w:line="280" w:lineRule="atLeast"/>
        <w:jc w:val="both"/>
        <w:rPr>
          <w:lang w:val="en-GB"/>
        </w:rPr>
      </w:pPr>
    </w:p>
    <w:p w:rsidR="00DD596D" w:rsidRPr="006343A1" w:rsidRDefault="00DD596D" w:rsidP="00DD596D">
      <w:pPr>
        <w:pBdr>
          <w:top w:val="single" w:sz="4" w:space="1" w:color="auto"/>
          <w:left w:val="single" w:sz="4" w:space="22" w:color="auto"/>
          <w:bottom w:val="single" w:sz="4" w:space="1" w:color="auto"/>
          <w:right w:val="single" w:sz="4" w:space="4" w:color="auto"/>
        </w:pBdr>
        <w:shd w:val="clear" w:color="auto" w:fill="D9D9D9"/>
        <w:spacing w:after="0" w:line="280" w:lineRule="atLeast"/>
        <w:ind w:left="360"/>
        <w:jc w:val="both"/>
        <w:rPr>
          <w:b/>
          <w:bCs/>
          <w:caps/>
          <w:lang w:val="en-GB"/>
        </w:rPr>
      </w:pPr>
      <w:r w:rsidRPr="006343A1">
        <w:rPr>
          <w:b/>
          <w:bCs/>
          <w:caps/>
          <w:lang w:val="en-GB"/>
        </w:rPr>
        <w:t>PUBLIC CONTRACT TITLE</w:t>
      </w:r>
      <w:r w:rsidRPr="006343A1" w:rsidDel="00DD58E8">
        <w:rPr>
          <w:b/>
          <w:bCs/>
          <w:caps/>
          <w:lang w:val="en-GB"/>
        </w:rPr>
        <w:t xml:space="preserve"> </w:t>
      </w:r>
    </w:p>
    <w:p w:rsidR="00DD596D" w:rsidRPr="006343A1" w:rsidRDefault="00DD596D" w:rsidP="00DD596D">
      <w:pPr>
        <w:spacing w:line="280" w:lineRule="atLeast"/>
        <w:jc w:val="both"/>
        <w:rPr>
          <w:lang w:val="en-GB"/>
        </w:rPr>
      </w:pPr>
    </w:p>
    <w:tbl>
      <w:tblPr>
        <w:tblW w:w="92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040"/>
      </w:tblGrid>
      <w:tr w:rsidR="00DD596D" w:rsidRPr="006343A1" w:rsidTr="00896A14">
        <w:tc>
          <w:tcPr>
            <w:tcW w:w="4248" w:type="dxa"/>
            <w:vAlign w:val="center"/>
          </w:tcPr>
          <w:p w:rsidR="00DD596D" w:rsidRPr="006343A1" w:rsidRDefault="00DD596D" w:rsidP="00896A14">
            <w:pPr>
              <w:spacing w:line="280" w:lineRule="atLeast"/>
              <w:rPr>
                <w:lang w:val="en-GB"/>
              </w:rPr>
            </w:pPr>
            <w:r w:rsidRPr="006343A1">
              <w:rPr>
                <w:lang w:val="en-GB"/>
              </w:rPr>
              <w:t>Public contract title:</w:t>
            </w:r>
          </w:p>
        </w:tc>
        <w:tc>
          <w:tcPr>
            <w:tcW w:w="5040" w:type="dxa"/>
            <w:vAlign w:val="center"/>
          </w:tcPr>
          <w:p w:rsidR="00DD596D" w:rsidRPr="006343A1" w:rsidRDefault="00DD596D" w:rsidP="00896A14">
            <w:pPr>
              <w:spacing w:line="280" w:lineRule="atLeast"/>
              <w:jc w:val="both"/>
              <w:rPr>
                <w:b/>
                <w:bCs/>
                <w:lang w:val="en-GB"/>
              </w:rPr>
            </w:pPr>
            <w:r w:rsidRPr="006343A1">
              <w:rPr>
                <w:lang w:val="en-GB"/>
              </w:rPr>
              <w:t>VR 67</w:t>
            </w:r>
            <w:ins w:id="6" w:author="Novotna" w:date="2014-08-11T15:30:00Z">
              <w:r w:rsidR="004F53D5">
                <w:rPr>
                  <w:lang w:val="en-GB"/>
                </w:rPr>
                <w:t>B</w:t>
              </w:r>
            </w:ins>
            <w:del w:id="7" w:author="Novotna" w:date="2014-08-11T15:30:00Z">
              <w:r w:rsidRPr="006343A1" w:rsidDel="004F53D5">
                <w:rPr>
                  <w:lang w:val="en-GB"/>
                </w:rPr>
                <w:delText>A</w:delText>
              </w:r>
            </w:del>
            <w:r w:rsidRPr="006343A1">
              <w:rPr>
                <w:lang w:val="en-GB"/>
              </w:rPr>
              <w:t xml:space="preserve">:Purchase of Driving Simulator for Transport R&amp;D Centre </w:t>
            </w:r>
          </w:p>
        </w:tc>
      </w:tr>
    </w:tbl>
    <w:p w:rsidR="00DD596D" w:rsidRPr="006343A1" w:rsidRDefault="00DD596D" w:rsidP="00DD596D">
      <w:pPr>
        <w:spacing w:line="280" w:lineRule="atLeast"/>
        <w:jc w:val="both"/>
        <w:rPr>
          <w:lang w:val="en-GB"/>
        </w:rPr>
      </w:pPr>
    </w:p>
    <w:p w:rsidR="00DD596D" w:rsidRPr="006343A1" w:rsidRDefault="00DD596D" w:rsidP="00DD596D">
      <w:pPr>
        <w:spacing w:line="280" w:lineRule="atLeast"/>
        <w:jc w:val="both"/>
        <w:rPr>
          <w:lang w:val="en-GB"/>
        </w:rPr>
      </w:pPr>
    </w:p>
    <w:p w:rsidR="00DD596D" w:rsidRPr="006343A1" w:rsidRDefault="00DD596D" w:rsidP="00DD596D">
      <w:pPr>
        <w:spacing w:line="280" w:lineRule="atLeast"/>
        <w:jc w:val="both"/>
        <w:rPr>
          <w:lang w:val="en-GB"/>
        </w:rPr>
      </w:pPr>
    </w:p>
    <w:p w:rsidR="00DD596D" w:rsidRPr="006343A1" w:rsidRDefault="00DD596D" w:rsidP="00DD596D">
      <w:pPr>
        <w:spacing w:line="280" w:lineRule="atLeast"/>
        <w:jc w:val="both"/>
        <w:rPr>
          <w:lang w:val="en-GB"/>
        </w:rPr>
      </w:pPr>
    </w:p>
    <w:p w:rsidR="00DD596D" w:rsidRPr="006343A1" w:rsidRDefault="00DD596D" w:rsidP="00DD596D">
      <w:pPr>
        <w:spacing w:line="280" w:lineRule="atLeast"/>
        <w:jc w:val="center"/>
        <w:rPr>
          <w:b/>
          <w:bCs/>
          <w:lang w:val="en-GB"/>
        </w:rPr>
      </w:pPr>
      <w:r w:rsidRPr="006343A1">
        <w:rPr>
          <w:b/>
          <w:bCs/>
          <w:lang w:val="en-GB"/>
        </w:rPr>
        <w:t>REQUIREMENTS FOR TECHNICAL SPECIFICATIONS OF DRIVING SIMULATOR OF TRUCK AND BUS</w:t>
      </w:r>
    </w:p>
    <w:p w:rsidR="00DD596D" w:rsidRPr="006343A1" w:rsidRDefault="00DD596D" w:rsidP="00DD596D">
      <w:pPr>
        <w:spacing w:line="280" w:lineRule="atLeast"/>
        <w:jc w:val="both"/>
        <w:rPr>
          <w:lang w:val="en-GB"/>
        </w:rPr>
      </w:pPr>
    </w:p>
    <w:p w:rsidR="00DD596D" w:rsidRPr="006343A1" w:rsidRDefault="00DD596D" w:rsidP="00DD596D">
      <w:pPr>
        <w:spacing w:line="280" w:lineRule="atLeast"/>
        <w:jc w:val="both"/>
        <w:rPr>
          <w:lang w:val="en-GB"/>
        </w:rPr>
      </w:pPr>
    </w:p>
    <w:p w:rsidR="00DD596D" w:rsidRPr="006343A1" w:rsidRDefault="00DD596D" w:rsidP="00DD596D">
      <w:pPr>
        <w:spacing w:line="280" w:lineRule="atLeast"/>
        <w:jc w:val="both"/>
        <w:rPr>
          <w:lang w:val="en-GB"/>
        </w:rPr>
      </w:pPr>
    </w:p>
    <w:p w:rsidR="00DD596D" w:rsidRPr="006343A1" w:rsidRDefault="00DD596D" w:rsidP="00DD596D">
      <w:pPr>
        <w:spacing w:line="280" w:lineRule="atLeast"/>
        <w:jc w:val="both"/>
        <w:rPr>
          <w:lang w:val="en-GB"/>
        </w:rPr>
      </w:pPr>
    </w:p>
    <w:p w:rsidR="00DD596D" w:rsidRPr="006343A1" w:rsidRDefault="00DD596D" w:rsidP="00DD596D">
      <w:pPr>
        <w:spacing w:line="280" w:lineRule="atLeast"/>
        <w:jc w:val="both"/>
        <w:rPr>
          <w:lang w:val="en-GB"/>
        </w:rPr>
      </w:pPr>
    </w:p>
    <w:p w:rsidR="00DD596D" w:rsidRPr="006343A1" w:rsidRDefault="00DD596D" w:rsidP="00DD596D">
      <w:pPr>
        <w:spacing w:line="280" w:lineRule="atLeast"/>
        <w:jc w:val="both"/>
        <w:rPr>
          <w:lang w:val="en-GB"/>
        </w:rPr>
      </w:pPr>
    </w:p>
    <w:p w:rsidR="00DD596D" w:rsidRPr="006343A1" w:rsidRDefault="00DD596D" w:rsidP="00DD596D">
      <w:pPr>
        <w:pBdr>
          <w:top w:val="single" w:sz="4" w:space="1" w:color="auto"/>
          <w:left w:val="single" w:sz="4" w:space="4" w:color="auto"/>
          <w:bottom w:val="single" w:sz="4" w:space="1" w:color="auto"/>
          <w:right w:val="single" w:sz="4" w:space="4" w:color="auto"/>
        </w:pBdr>
        <w:shd w:val="clear" w:color="auto" w:fill="D9D9D9"/>
        <w:spacing w:after="0" w:line="280" w:lineRule="atLeast"/>
        <w:jc w:val="both"/>
        <w:rPr>
          <w:b/>
          <w:bCs/>
          <w:caps/>
          <w:lang w:val="en-GB"/>
        </w:rPr>
      </w:pPr>
      <w:r w:rsidRPr="006343A1">
        <w:rPr>
          <w:b/>
          <w:bCs/>
          <w:caps/>
          <w:lang w:val="en-GB"/>
        </w:rPr>
        <w:t xml:space="preserve">       CONTRACTING AUTHORITY IDENTIFICATION DATA</w:t>
      </w:r>
      <w:r w:rsidRPr="006343A1" w:rsidDel="00DD58E8">
        <w:rPr>
          <w:b/>
          <w:bCs/>
          <w:caps/>
          <w:lang w:val="en-GB"/>
        </w:rPr>
        <w:t xml:space="preserve"> </w:t>
      </w:r>
    </w:p>
    <w:p w:rsidR="00DD596D" w:rsidRPr="006343A1" w:rsidRDefault="00DD596D" w:rsidP="00DD596D">
      <w:pPr>
        <w:spacing w:line="280" w:lineRule="atLeast"/>
        <w:jc w:val="both"/>
        <w:rPr>
          <w:lang w:val="en-GB"/>
        </w:rPr>
      </w:pPr>
    </w:p>
    <w:tbl>
      <w:tblPr>
        <w:tblW w:w="92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040"/>
      </w:tblGrid>
      <w:tr w:rsidR="00DD596D" w:rsidRPr="006343A1" w:rsidTr="00896A14">
        <w:tc>
          <w:tcPr>
            <w:tcW w:w="4248" w:type="dxa"/>
            <w:vAlign w:val="center"/>
          </w:tcPr>
          <w:p w:rsidR="00DD596D" w:rsidRPr="006343A1" w:rsidRDefault="00DD596D" w:rsidP="00896A14">
            <w:pPr>
              <w:spacing w:line="280" w:lineRule="atLeast"/>
              <w:rPr>
                <w:lang w:val="en-GB"/>
              </w:rPr>
            </w:pPr>
            <w:r w:rsidRPr="006343A1">
              <w:rPr>
                <w:lang w:val="en-GB"/>
              </w:rPr>
              <w:t>Trade name or title / trade name or name and surname:</w:t>
            </w:r>
          </w:p>
        </w:tc>
        <w:tc>
          <w:tcPr>
            <w:tcW w:w="5040" w:type="dxa"/>
            <w:vAlign w:val="center"/>
          </w:tcPr>
          <w:p w:rsidR="00DD596D" w:rsidRPr="00AA70E1" w:rsidRDefault="00DD596D" w:rsidP="00896A14">
            <w:pPr>
              <w:spacing w:line="280" w:lineRule="atLeast"/>
              <w:rPr>
                <w:b/>
                <w:bCs/>
                <w:lang w:val="de-AT"/>
              </w:rPr>
            </w:pPr>
            <w:r w:rsidRPr="00AA70E1">
              <w:rPr>
                <w:b/>
                <w:bCs/>
                <w:lang w:val="de-AT"/>
              </w:rPr>
              <w:t xml:space="preserve">Centrum </w:t>
            </w:r>
            <w:proofErr w:type="spellStart"/>
            <w:r w:rsidRPr="00AA70E1">
              <w:rPr>
                <w:b/>
                <w:bCs/>
                <w:lang w:val="de-AT"/>
              </w:rPr>
              <w:t>dopravního</w:t>
            </w:r>
            <w:proofErr w:type="spellEnd"/>
            <w:r w:rsidRPr="00AA70E1">
              <w:rPr>
                <w:b/>
                <w:bCs/>
                <w:lang w:val="de-AT"/>
              </w:rPr>
              <w:t xml:space="preserve"> </w:t>
            </w:r>
            <w:proofErr w:type="spellStart"/>
            <w:r w:rsidRPr="00AA70E1">
              <w:rPr>
                <w:b/>
                <w:bCs/>
                <w:lang w:val="de-AT"/>
              </w:rPr>
              <w:t>výzkumu</w:t>
            </w:r>
            <w:proofErr w:type="spellEnd"/>
            <w:r w:rsidRPr="00AA70E1">
              <w:rPr>
                <w:b/>
                <w:bCs/>
                <w:lang w:val="de-AT"/>
              </w:rPr>
              <w:t>, v. v. i.</w:t>
            </w:r>
          </w:p>
        </w:tc>
      </w:tr>
      <w:tr w:rsidR="00DD596D" w:rsidRPr="006343A1" w:rsidTr="00896A14">
        <w:tc>
          <w:tcPr>
            <w:tcW w:w="4248" w:type="dxa"/>
            <w:vAlign w:val="center"/>
          </w:tcPr>
          <w:p w:rsidR="00DD596D" w:rsidRPr="006343A1" w:rsidRDefault="00DD596D" w:rsidP="00896A14">
            <w:pPr>
              <w:spacing w:line="280" w:lineRule="atLeast"/>
              <w:rPr>
                <w:lang w:val="en-GB"/>
              </w:rPr>
            </w:pPr>
            <w:r w:rsidRPr="006343A1">
              <w:rPr>
                <w:lang w:val="en-GB"/>
              </w:rPr>
              <w:t>Registered Office / Seat / permanent address of individual (or forwarding address):</w:t>
            </w:r>
          </w:p>
        </w:tc>
        <w:tc>
          <w:tcPr>
            <w:tcW w:w="5040" w:type="dxa"/>
            <w:vAlign w:val="center"/>
          </w:tcPr>
          <w:p w:rsidR="00DD596D" w:rsidRPr="006343A1" w:rsidRDefault="00DD596D" w:rsidP="00896A14">
            <w:pPr>
              <w:spacing w:line="280" w:lineRule="atLeast"/>
              <w:rPr>
                <w:lang w:val="en-GB"/>
              </w:rPr>
            </w:pPr>
            <w:proofErr w:type="spellStart"/>
            <w:r w:rsidRPr="006343A1">
              <w:rPr>
                <w:lang w:val="en-GB"/>
              </w:rPr>
              <w:t>Líšeňská</w:t>
            </w:r>
            <w:proofErr w:type="spellEnd"/>
            <w:r w:rsidRPr="006343A1">
              <w:rPr>
                <w:lang w:val="en-GB"/>
              </w:rPr>
              <w:t xml:space="preserve"> 2657/33a, 636 00  Brno - </w:t>
            </w:r>
            <w:proofErr w:type="spellStart"/>
            <w:r w:rsidRPr="006343A1">
              <w:rPr>
                <w:lang w:val="en-GB"/>
              </w:rPr>
              <w:t>Líšeň</w:t>
            </w:r>
            <w:proofErr w:type="spellEnd"/>
          </w:p>
        </w:tc>
      </w:tr>
      <w:tr w:rsidR="00DD596D" w:rsidRPr="006343A1" w:rsidTr="00896A14">
        <w:tc>
          <w:tcPr>
            <w:tcW w:w="4248" w:type="dxa"/>
            <w:vAlign w:val="center"/>
          </w:tcPr>
          <w:p w:rsidR="00DD596D" w:rsidRPr="006343A1" w:rsidRDefault="00DD596D" w:rsidP="00896A14">
            <w:pPr>
              <w:spacing w:line="280" w:lineRule="atLeast"/>
              <w:rPr>
                <w:lang w:val="en-GB"/>
              </w:rPr>
            </w:pPr>
            <w:r w:rsidRPr="006343A1">
              <w:rPr>
                <w:lang w:val="en-GB"/>
              </w:rPr>
              <w:t>Company Identification Number:</w:t>
            </w:r>
          </w:p>
        </w:tc>
        <w:tc>
          <w:tcPr>
            <w:tcW w:w="5040" w:type="dxa"/>
            <w:vAlign w:val="center"/>
          </w:tcPr>
          <w:p w:rsidR="00DD596D" w:rsidRPr="006343A1" w:rsidRDefault="00DD596D" w:rsidP="00896A14">
            <w:pPr>
              <w:spacing w:line="280" w:lineRule="atLeast"/>
              <w:rPr>
                <w:lang w:val="en-GB"/>
              </w:rPr>
            </w:pPr>
            <w:r w:rsidRPr="006343A1">
              <w:rPr>
                <w:lang w:val="en-GB"/>
              </w:rPr>
              <w:t>44994575</w:t>
            </w:r>
          </w:p>
        </w:tc>
      </w:tr>
      <w:tr w:rsidR="00DD596D" w:rsidRPr="006343A1" w:rsidTr="00896A14">
        <w:tc>
          <w:tcPr>
            <w:tcW w:w="4248" w:type="dxa"/>
            <w:vAlign w:val="center"/>
          </w:tcPr>
          <w:p w:rsidR="00DD596D" w:rsidRPr="006343A1" w:rsidRDefault="00DD596D" w:rsidP="00896A14">
            <w:pPr>
              <w:spacing w:line="280" w:lineRule="atLeast"/>
              <w:rPr>
                <w:lang w:val="en-GB"/>
              </w:rPr>
            </w:pPr>
            <w:r w:rsidRPr="006343A1">
              <w:rPr>
                <w:lang w:val="en-GB"/>
              </w:rPr>
              <w:t>Person authorized to represent or act on behalf of Contracting Authority:</w:t>
            </w:r>
          </w:p>
        </w:tc>
        <w:tc>
          <w:tcPr>
            <w:tcW w:w="5040" w:type="dxa"/>
            <w:vAlign w:val="center"/>
          </w:tcPr>
          <w:p w:rsidR="00DD596D" w:rsidRPr="006343A1" w:rsidRDefault="00DD596D" w:rsidP="00896A14">
            <w:pPr>
              <w:spacing w:line="280" w:lineRule="atLeast"/>
              <w:rPr>
                <w:lang w:val="en-GB"/>
              </w:rPr>
            </w:pPr>
            <w:proofErr w:type="gramStart"/>
            <w:r w:rsidRPr="006343A1">
              <w:rPr>
                <w:lang w:val="en-GB"/>
              </w:rPr>
              <w:t>prof</w:t>
            </w:r>
            <w:proofErr w:type="gramEnd"/>
            <w:r w:rsidRPr="006343A1">
              <w:rPr>
                <w:lang w:val="en-GB"/>
              </w:rPr>
              <w:t xml:space="preserve">. </w:t>
            </w:r>
            <w:proofErr w:type="spellStart"/>
            <w:r w:rsidRPr="006343A1">
              <w:rPr>
                <w:lang w:val="en-GB"/>
              </w:rPr>
              <w:t>Ing</w:t>
            </w:r>
            <w:proofErr w:type="spellEnd"/>
            <w:r w:rsidRPr="006343A1">
              <w:rPr>
                <w:lang w:val="en-GB"/>
              </w:rPr>
              <w:t xml:space="preserve">. </w:t>
            </w:r>
            <w:proofErr w:type="spellStart"/>
            <w:r w:rsidRPr="006343A1">
              <w:rPr>
                <w:lang w:val="en-GB"/>
              </w:rPr>
              <w:t>Karel</w:t>
            </w:r>
            <w:proofErr w:type="spellEnd"/>
            <w:r w:rsidRPr="006343A1">
              <w:rPr>
                <w:lang w:val="en-GB"/>
              </w:rPr>
              <w:t xml:space="preserve"> </w:t>
            </w:r>
            <w:proofErr w:type="spellStart"/>
            <w:r w:rsidRPr="006343A1">
              <w:rPr>
                <w:lang w:val="en-GB"/>
              </w:rPr>
              <w:t>Pospíšil</w:t>
            </w:r>
            <w:proofErr w:type="spellEnd"/>
            <w:r w:rsidRPr="006343A1">
              <w:rPr>
                <w:lang w:val="en-GB"/>
              </w:rPr>
              <w:t>, Ph.D., MBA</w:t>
            </w:r>
          </w:p>
        </w:tc>
      </w:tr>
    </w:tbl>
    <w:p w:rsidR="00DD596D" w:rsidRPr="006343A1" w:rsidRDefault="00DD596D" w:rsidP="00DD596D">
      <w:pPr>
        <w:rPr>
          <w:lang w:val="en-GB"/>
        </w:rPr>
      </w:pPr>
      <w:r w:rsidRPr="006343A1">
        <w:rPr>
          <w:lang w:val="en-GB"/>
        </w:rPr>
        <w:br w:type="page"/>
      </w:r>
    </w:p>
    <w:p w:rsidR="00DD596D" w:rsidRPr="006343A1" w:rsidRDefault="00DD596D" w:rsidP="00DD596D">
      <w:pPr>
        <w:pStyle w:val="Nadpisobsahu"/>
        <w:rPr>
          <w:rFonts w:ascii="Times New Roman" w:hAnsi="Times New Roman" w:cs="Times New Roman"/>
          <w:sz w:val="22"/>
          <w:szCs w:val="22"/>
          <w:lang w:val="en-GB"/>
        </w:rPr>
      </w:pPr>
      <w:r w:rsidRPr="006343A1">
        <w:rPr>
          <w:rFonts w:ascii="Times New Roman" w:hAnsi="Times New Roman" w:cs="Times New Roman"/>
          <w:sz w:val="22"/>
          <w:szCs w:val="22"/>
          <w:lang w:val="en-GB"/>
        </w:rPr>
        <w:lastRenderedPageBreak/>
        <w:t>Contents</w:t>
      </w:r>
    </w:p>
    <w:p w:rsidR="00DD596D" w:rsidRPr="006343A1" w:rsidRDefault="00DD596D" w:rsidP="00DD596D">
      <w:pPr>
        <w:rPr>
          <w:lang w:val="en-GB" w:eastAsia="sv-SE"/>
        </w:rPr>
      </w:pPr>
    </w:p>
    <w:p w:rsidR="00DD596D" w:rsidRDefault="00DD596D">
      <w:pPr>
        <w:pStyle w:val="Obsah1"/>
        <w:tabs>
          <w:tab w:val="right" w:leader="dot" w:pos="9062"/>
        </w:tabs>
        <w:rPr>
          <w:rFonts w:asciiTheme="minorHAnsi" w:eastAsiaTheme="minorEastAsia" w:hAnsiTheme="minorHAnsi" w:cstheme="minorBidi"/>
          <w:noProof/>
          <w:lang w:val="cs-CZ" w:eastAsia="cs-CZ"/>
        </w:rPr>
      </w:pPr>
      <w:r w:rsidRPr="006343A1">
        <w:rPr>
          <w:lang w:val="en-GB"/>
        </w:rPr>
        <w:fldChar w:fldCharType="begin"/>
      </w:r>
      <w:r w:rsidRPr="006343A1">
        <w:rPr>
          <w:lang w:val="en-GB"/>
        </w:rPr>
        <w:instrText xml:space="preserve"> TOC \o "1-3" \h \z \u </w:instrText>
      </w:r>
      <w:r w:rsidRPr="006343A1">
        <w:rPr>
          <w:lang w:val="en-GB"/>
        </w:rPr>
        <w:fldChar w:fldCharType="separate"/>
      </w:r>
      <w:hyperlink w:anchor="_Toc384997106" w:history="1">
        <w:r w:rsidRPr="009A3670">
          <w:rPr>
            <w:rStyle w:val="Hypertextovodkaz"/>
            <w:noProof/>
            <w:lang w:val="en-GB"/>
          </w:rPr>
          <w:t>General information</w:t>
        </w:r>
        <w:r>
          <w:rPr>
            <w:noProof/>
            <w:webHidden/>
          </w:rPr>
          <w:tab/>
        </w:r>
        <w:r>
          <w:rPr>
            <w:noProof/>
            <w:webHidden/>
          </w:rPr>
          <w:fldChar w:fldCharType="begin"/>
        </w:r>
        <w:r>
          <w:rPr>
            <w:noProof/>
            <w:webHidden/>
          </w:rPr>
          <w:instrText xml:space="preserve"> PAGEREF _Toc384997106 \h </w:instrText>
        </w:r>
        <w:r>
          <w:rPr>
            <w:noProof/>
            <w:webHidden/>
          </w:rPr>
        </w:r>
        <w:r>
          <w:rPr>
            <w:noProof/>
            <w:webHidden/>
          </w:rPr>
          <w:fldChar w:fldCharType="separate"/>
        </w:r>
        <w:r w:rsidR="00DF7E15">
          <w:rPr>
            <w:noProof/>
            <w:webHidden/>
          </w:rPr>
          <w:t>3</w:t>
        </w:r>
        <w:r>
          <w:rPr>
            <w:noProof/>
            <w:webHidden/>
          </w:rPr>
          <w:fldChar w:fldCharType="end"/>
        </w:r>
      </w:hyperlink>
    </w:p>
    <w:p w:rsidR="00DD596D" w:rsidRDefault="00117426">
      <w:pPr>
        <w:pStyle w:val="Obsah2"/>
        <w:tabs>
          <w:tab w:val="right" w:leader="dot" w:pos="9062"/>
        </w:tabs>
        <w:rPr>
          <w:rFonts w:asciiTheme="minorHAnsi" w:eastAsiaTheme="minorEastAsia" w:hAnsiTheme="minorHAnsi" w:cstheme="minorBidi"/>
          <w:noProof/>
          <w:lang w:val="cs-CZ" w:eastAsia="cs-CZ"/>
        </w:rPr>
      </w:pPr>
      <w:hyperlink w:anchor="_Toc384997107" w:history="1">
        <w:r w:rsidR="00DD596D" w:rsidRPr="009A3670">
          <w:rPr>
            <w:rStyle w:val="Hypertextovodkaz"/>
            <w:noProof/>
            <w:lang w:val="en-GB"/>
          </w:rPr>
          <w:t>Introduction</w:t>
        </w:r>
        <w:r w:rsidR="00DD596D">
          <w:rPr>
            <w:noProof/>
            <w:webHidden/>
          </w:rPr>
          <w:tab/>
        </w:r>
        <w:r w:rsidR="00DD596D">
          <w:rPr>
            <w:noProof/>
            <w:webHidden/>
          </w:rPr>
          <w:fldChar w:fldCharType="begin"/>
        </w:r>
        <w:r w:rsidR="00DD596D">
          <w:rPr>
            <w:noProof/>
            <w:webHidden/>
          </w:rPr>
          <w:instrText xml:space="preserve"> PAGEREF _Toc384997107 \h </w:instrText>
        </w:r>
        <w:r w:rsidR="00DD596D">
          <w:rPr>
            <w:noProof/>
            <w:webHidden/>
          </w:rPr>
        </w:r>
        <w:r w:rsidR="00DD596D">
          <w:rPr>
            <w:noProof/>
            <w:webHidden/>
          </w:rPr>
          <w:fldChar w:fldCharType="separate"/>
        </w:r>
        <w:r w:rsidR="00DF7E15">
          <w:rPr>
            <w:noProof/>
            <w:webHidden/>
          </w:rPr>
          <w:t>3</w:t>
        </w:r>
        <w:r w:rsidR="00DD596D">
          <w:rPr>
            <w:noProof/>
            <w:webHidden/>
          </w:rPr>
          <w:fldChar w:fldCharType="end"/>
        </w:r>
      </w:hyperlink>
    </w:p>
    <w:p w:rsidR="00DD596D" w:rsidRDefault="00117426">
      <w:pPr>
        <w:pStyle w:val="Obsah2"/>
        <w:tabs>
          <w:tab w:val="right" w:leader="dot" w:pos="9062"/>
        </w:tabs>
        <w:rPr>
          <w:rFonts w:asciiTheme="minorHAnsi" w:eastAsiaTheme="minorEastAsia" w:hAnsiTheme="minorHAnsi" w:cstheme="minorBidi"/>
          <w:noProof/>
          <w:lang w:val="cs-CZ" w:eastAsia="cs-CZ"/>
        </w:rPr>
      </w:pPr>
      <w:hyperlink w:anchor="_Toc384997108" w:history="1">
        <w:r w:rsidR="00DD596D" w:rsidRPr="009A3670">
          <w:rPr>
            <w:rStyle w:val="Hypertextovodkaz"/>
            <w:noProof/>
            <w:lang w:val="en-GB"/>
          </w:rPr>
          <w:t>Definitions and abbreviations</w:t>
        </w:r>
        <w:r w:rsidR="00DD596D">
          <w:rPr>
            <w:noProof/>
            <w:webHidden/>
          </w:rPr>
          <w:tab/>
        </w:r>
        <w:r w:rsidR="00DD596D">
          <w:rPr>
            <w:noProof/>
            <w:webHidden/>
          </w:rPr>
          <w:fldChar w:fldCharType="begin"/>
        </w:r>
        <w:r w:rsidR="00DD596D">
          <w:rPr>
            <w:noProof/>
            <w:webHidden/>
          </w:rPr>
          <w:instrText xml:space="preserve"> PAGEREF _Toc384997108 \h </w:instrText>
        </w:r>
        <w:r w:rsidR="00DD596D">
          <w:rPr>
            <w:noProof/>
            <w:webHidden/>
          </w:rPr>
        </w:r>
        <w:r w:rsidR="00DD596D">
          <w:rPr>
            <w:noProof/>
            <w:webHidden/>
          </w:rPr>
          <w:fldChar w:fldCharType="separate"/>
        </w:r>
        <w:r w:rsidR="00DF7E15">
          <w:rPr>
            <w:noProof/>
            <w:webHidden/>
          </w:rPr>
          <w:t>3</w:t>
        </w:r>
        <w:r w:rsidR="00DD596D">
          <w:rPr>
            <w:noProof/>
            <w:webHidden/>
          </w:rPr>
          <w:fldChar w:fldCharType="end"/>
        </w:r>
      </w:hyperlink>
    </w:p>
    <w:p w:rsidR="00DD596D" w:rsidRDefault="00117426">
      <w:pPr>
        <w:pStyle w:val="Obsah2"/>
        <w:tabs>
          <w:tab w:val="right" w:leader="dot" w:pos="9062"/>
        </w:tabs>
        <w:rPr>
          <w:rFonts w:asciiTheme="minorHAnsi" w:eastAsiaTheme="minorEastAsia" w:hAnsiTheme="minorHAnsi" w:cstheme="minorBidi"/>
          <w:noProof/>
          <w:lang w:val="cs-CZ" w:eastAsia="cs-CZ"/>
        </w:rPr>
      </w:pPr>
      <w:hyperlink w:anchor="_Toc384997109" w:history="1">
        <w:r w:rsidR="00DD596D" w:rsidRPr="009A3670">
          <w:rPr>
            <w:rStyle w:val="Hypertextovodkaz"/>
            <w:noProof/>
            <w:lang w:val="en-GB"/>
          </w:rPr>
          <w:t>Scope of work</w:t>
        </w:r>
        <w:r w:rsidR="00DD596D">
          <w:rPr>
            <w:noProof/>
            <w:webHidden/>
          </w:rPr>
          <w:tab/>
        </w:r>
        <w:r w:rsidR="00DD596D">
          <w:rPr>
            <w:noProof/>
            <w:webHidden/>
          </w:rPr>
          <w:fldChar w:fldCharType="begin"/>
        </w:r>
        <w:r w:rsidR="00DD596D">
          <w:rPr>
            <w:noProof/>
            <w:webHidden/>
          </w:rPr>
          <w:instrText xml:space="preserve"> PAGEREF _Toc384997109 \h </w:instrText>
        </w:r>
        <w:r w:rsidR="00DD596D">
          <w:rPr>
            <w:noProof/>
            <w:webHidden/>
          </w:rPr>
        </w:r>
        <w:r w:rsidR="00DD596D">
          <w:rPr>
            <w:noProof/>
            <w:webHidden/>
          </w:rPr>
          <w:fldChar w:fldCharType="separate"/>
        </w:r>
        <w:r w:rsidR="00DF7E15">
          <w:rPr>
            <w:noProof/>
            <w:webHidden/>
          </w:rPr>
          <w:t>4</w:t>
        </w:r>
        <w:r w:rsidR="00DD596D">
          <w:rPr>
            <w:noProof/>
            <w:webHidden/>
          </w:rPr>
          <w:fldChar w:fldCharType="end"/>
        </w:r>
      </w:hyperlink>
    </w:p>
    <w:p w:rsidR="00DD596D" w:rsidRDefault="00117426">
      <w:pPr>
        <w:pStyle w:val="Obsah2"/>
        <w:tabs>
          <w:tab w:val="right" w:leader="dot" w:pos="9062"/>
        </w:tabs>
        <w:rPr>
          <w:rFonts w:asciiTheme="minorHAnsi" w:eastAsiaTheme="minorEastAsia" w:hAnsiTheme="minorHAnsi" w:cstheme="minorBidi"/>
          <w:noProof/>
          <w:lang w:val="cs-CZ" w:eastAsia="cs-CZ"/>
        </w:rPr>
      </w:pPr>
      <w:hyperlink w:anchor="_Toc384997110" w:history="1">
        <w:r w:rsidR="00DD596D" w:rsidRPr="009A3670">
          <w:rPr>
            <w:rStyle w:val="Hypertextovodkaz"/>
            <w:noProof/>
            <w:lang w:val="en-GB"/>
          </w:rPr>
          <w:t>Items not included in the supplier’s Scope of work</w:t>
        </w:r>
        <w:r w:rsidR="00DD596D">
          <w:rPr>
            <w:noProof/>
            <w:webHidden/>
          </w:rPr>
          <w:tab/>
        </w:r>
        <w:r w:rsidR="00DD596D">
          <w:rPr>
            <w:noProof/>
            <w:webHidden/>
          </w:rPr>
          <w:fldChar w:fldCharType="begin"/>
        </w:r>
        <w:r w:rsidR="00DD596D">
          <w:rPr>
            <w:noProof/>
            <w:webHidden/>
          </w:rPr>
          <w:instrText xml:space="preserve"> PAGEREF _Toc384997110 \h </w:instrText>
        </w:r>
        <w:r w:rsidR="00DD596D">
          <w:rPr>
            <w:noProof/>
            <w:webHidden/>
          </w:rPr>
        </w:r>
        <w:r w:rsidR="00DD596D">
          <w:rPr>
            <w:noProof/>
            <w:webHidden/>
          </w:rPr>
          <w:fldChar w:fldCharType="separate"/>
        </w:r>
        <w:r w:rsidR="00DF7E15">
          <w:rPr>
            <w:noProof/>
            <w:webHidden/>
          </w:rPr>
          <w:t>4</w:t>
        </w:r>
        <w:r w:rsidR="00DD596D">
          <w:rPr>
            <w:noProof/>
            <w:webHidden/>
          </w:rPr>
          <w:fldChar w:fldCharType="end"/>
        </w:r>
      </w:hyperlink>
    </w:p>
    <w:p w:rsidR="00DD596D" w:rsidRDefault="00117426">
      <w:pPr>
        <w:pStyle w:val="Obsah1"/>
        <w:tabs>
          <w:tab w:val="right" w:leader="dot" w:pos="9062"/>
        </w:tabs>
        <w:rPr>
          <w:rFonts w:asciiTheme="minorHAnsi" w:eastAsiaTheme="minorEastAsia" w:hAnsiTheme="minorHAnsi" w:cstheme="minorBidi"/>
          <w:noProof/>
          <w:lang w:val="cs-CZ" w:eastAsia="cs-CZ"/>
        </w:rPr>
      </w:pPr>
      <w:hyperlink w:anchor="_Toc384997111" w:history="1">
        <w:r w:rsidR="00DD596D" w:rsidRPr="009A3670">
          <w:rPr>
            <w:rStyle w:val="Hypertextovodkaz"/>
            <w:noProof/>
            <w:lang w:val="en-GB"/>
          </w:rPr>
          <w:t>Simulator specification</w:t>
        </w:r>
        <w:r w:rsidR="00DD596D">
          <w:rPr>
            <w:noProof/>
            <w:webHidden/>
          </w:rPr>
          <w:tab/>
        </w:r>
        <w:r w:rsidR="00DD596D">
          <w:rPr>
            <w:noProof/>
            <w:webHidden/>
          </w:rPr>
          <w:fldChar w:fldCharType="begin"/>
        </w:r>
        <w:r w:rsidR="00DD596D">
          <w:rPr>
            <w:noProof/>
            <w:webHidden/>
          </w:rPr>
          <w:instrText xml:space="preserve"> PAGEREF _Toc384997111 \h </w:instrText>
        </w:r>
        <w:r w:rsidR="00DD596D">
          <w:rPr>
            <w:noProof/>
            <w:webHidden/>
          </w:rPr>
        </w:r>
        <w:r w:rsidR="00DD596D">
          <w:rPr>
            <w:noProof/>
            <w:webHidden/>
          </w:rPr>
          <w:fldChar w:fldCharType="separate"/>
        </w:r>
        <w:r w:rsidR="00DF7E15">
          <w:rPr>
            <w:noProof/>
            <w:webHidden/>
          </w:rPr>
          <w:t>5</w:t>
        </w:r>
        <w:r w:rsidR="00DD596D">
          <w:rPr>
            <w:noProof/>
            <w:webHidden/>
          </w:rPr>
          <w:fldChar w:fldCharType="end"/>
        </w:r>
      </w:hyperlink>
    </w:p>
    <w:p w:rsidR="00DD596D" w:rsidRDefault="00117426">
      <w:pPr>
        <w:pStyle w:val="Obsah3"/>
        <w:tabs>
          <w:tab w:val="right" w:leader="dot" w:pos="9062"/>
        </w:tabs>
        <w:rPr>
          <w:rFonts w:asciiTheme="minorHAnsi" w:eastAsiaTheme="minorEastAsia" w:hAnsiTheme="minorHAnsi" w:cstheme="minorBidi"/>
          <w:noProof/>
          <w:lang w:val="cs-CZ" w:eastAsia="cs-CZ"/>
        </w:rPr>
      </w:pPr>
      <w:hyperlink w:anchor="_Toc384997112" w:history="1">
        <w:r w:rsidR="00DD596D" w:rsidRPr="009A3670">
          <w:rPr>
            <w:rStyle w:val="Hypertextovodkaz"/>
            <w:noProof/>
            <w:lang w:val="en-GB"/>
          </w:rPr>
          <w:t>Model scheme of simulator environment</w:t>
        </w:r>
        <w:r w:rsidR="00DD596D">
          <w:rPr>
            <w:noProof/>
            <w:webHidden/>
          </w:rPr>
          <w:tab/>
        </w:r>
        <w:r w:rsidR="00DD596D">
          <w:rPr>
            <w:noProof/>
            <w:webHidden/>
          </w:rPr>
          <w:fldChar w:fldCharType="begin"/>
        </w:r>
        <w:r w:rsidR="00DD596D">
          <w:rPr>
            <w:noProof/>
            <w:webHidden/>
          </w:rPr>
          <w:instrText xml:space="preserve"> PAGEREF _Toc384997112 \h </w:instrText>
        </w:r>
        <w:r w:rsidR="00DD596D">
          <w:rPr>
            <w:noProof/>
            <w:webHidden/>
          </w:rPr>
        </w:r>
        <w:r w:rsidR="00DD596D">
          <w:rPr>
            <w:noProof/>
            <w:webHidden/>
          </w:rPr>
          <w:fldChar w:fldCharType="separate"/>
        </w:r>
        <w:r w:rsidR="00DF7E15">
          <w:rPr>
            <w:noProof/>
            <w:webHidden/>
          </w:rPr>
          <w:t>5</w:t>
        </w:r>
        <w:r w:rsidR="00DD596D">
          <w:rPr>
            <w:noProof/>
            <w:webHidden/>
          </w:rPr>
          <w:fldChar w:fldCharType="end"/>
        </w:r>
      </w:hyperlink>
    </w:p>
    <w:p w:rsidR="00DD596D" w:rsidRDefault="00117426">
      <w:pPr>
        <w:pStyle w:val="Obsah3"/>
        <w:tabs>
          <w:tab w:val="right" w:leader="dot" w:pos="9062"/>
        </w:tabs>
        <w:rPr>
          <w:rFonts w:asciiTheme="minorHAnsi" w:eastAsiaTheme="minorEastAsia" w:hAnsiTheme="minorHAnsi" w:cstheme="minorBidi"/>
          <w:noProof/>
          <w:lang w:val="cs-CZ" w:eastAsia="cs-CZ"/>
        </w:rPr>
      </w:pPr>
      <w:hyperlink w:anchor="_Toc384997113" w:history="1">
        <w:r w:rsidR="00DD596D" w:rsidRPr="009A3670">
          <w:rPr>
            <w:rStyle w:val="Hypertextovodkaz"/>
            <w:noProof/>
            <w:lang w:val="en-GB"/>
          </w:rPr>
          <w:t>Basic components of simulator environment</w:t>
        </w:r>
        <w:r w:rsidR="00DD596D">
          <w:rPr>
            <w:noProof/>
            <w:webHidden/>
          </w:rPr>
          <w:tab/>
        </w:r>
        <w:r w:rsidR="00DD596D">
          <w:rPr>
            <w:noProof/>
            <w:webHidden/>
          </w:rPr>
          <w:fldChar w:fldCharType="begin"/>
        </w:r>
        <w:r w:rsidR="00DD596D">
          <w:rPr>
            <w:noProof/>
            <w:webHidden/>
          </w:rPr>
          <w:instrText xml:space="preserve"> PAGEREF _Toc384997113 \h </w:instrText>
        </w:r>
        <w:r w:rsidR="00DD596D">
          <w:rPr>
            <w:noProof/>
            <w:webHidden/>
          </w:rPr>
        </w:r>
        <w:r w:rsidR="00DD596D">
          <w:rPr>
            <w:noProof/>
            <w:webHidden/>
          </w:rPr>
          <w:fldChar w:fldCharType="separate"/>
        </w:r>
        <w:r w:rsidR="00DF7E15">
          <w:rPr>
            <w:noProof/>
            <w:webHidden/>
          </w:rPr>
          <w:t>6</w:t>
        </w:r>
        <w:r w:rsidR="00DD596D">
          <w:rPr>
            <w:noProof/>
            <w:webHidden/>
          </w:rPr>
          <w:fldChar w:fldCharType="end"/>
        </w:r>
      </w:hyperlink>
    </w:p>
    <w:p w:rsidR="00DD596D" w:rsidRDefault="00117426">
      <w:pPr>
        <w:pStyle w:val="Obsah3"/>
        <w:tabs>
          <w:tab w:val="right" w:leader="dot" w:pos="9062"/>
        </w:tabs>
        <w:rPr>
          <w:rFonts w:asciiTheme="minorHAnsi" w:eastAsiaTheme="minorEastAsia" w:hAnsiTheme="minorHAnsi" w:cstheme="minorBidi"/>
          <w:noProof/>
          <w:lang w:val="cs-CZ" w:eastAsia="cs-CZ"/>
        </w:rPr>
      </w:pPr>
      <w:hyperlink w:anchor="_Toc384997114" w:history="1">
        <w:r w:rsidR="00DD596D" w:rsidRPr="009A3670">
          <w:rPr>
            <w:rStyle w:val="Hypertextovodkaz"/>
            <w:bCs/>
            <w:noProof/>
            <w:lang w:val="en-GB"/>
          </w:rPr>
          <w:t xml:space="preserve">Operator’s workplace (CO – </w:t>
        </w:r>
        <w:r w:rsidR="00DD596D" w:rsidRPr="009A3670">
          <w:rPr>
            <w:rStyle w:val="Hypertextovodkaz"/>
            <w:noProof/>
            <w:lang w:val="en-GB"/>
          </w:rPr>
          <w:t>Operator’s centre</w:t>
        </w:r>
        <w:r w:rsidR="00DD596D" w:rsidRPr="009A3670">
          <w:rPr>
            <w:rStyle w:val="Hypertextovodkaz"/>
            <w:b/>
            <w:bCs/>
            <w:noProof/>
            <w:lang w:val="en-GB"/>
          </w:rPr>
          <w:t>)</w:t>
        </w:r>
        <w:r w:rsidR="00DD596D">
          <w:rPr>
            <w:noProof/>
            <w:webHidden/>
          </w:rPr>
          <w:tab/>
        </w:r>
        <w:r w:rsidR="00DD596D">
          <w:rPr>
            <w:noProof/>
            <w:webHidden/>
          </w:rPr>
          <w:fldChar w:fldCharType="begin"/>
        </w:r>
        <w:r w:rsidR="00DD596D">
          <w:rPr>
            <w:noProof/>
            <w:webHidden/>
          </w:rPr>
          <w:instrText xml:space="preserve"> PAGEREF _Toc384997114 \h </w:instrText>
        </w:r>
        <w:r w:rsidR="00DD596D">
          <w:rPr>
            <w:noProof/>
            <w:webHidden/>
          </w:rPr>
        </w:r>
        <w:r w:rsidR="00DD596D">
          <w:rPr>
            <w:noProof/>
            <w:webHidden/>
          </w:rPr>
          <w:fldChar w:fldCharType="separate"/>
        </w:r>
        <w:r w:rsidR="00DF7E15">
          <w:rPr>
            <w:noProof/>
            <w:webHidden/>
          </w:rPr>
          <w:t>8</w:t>
        </w:r>
        <w:r w:rsidR="00DD596D">
          <w:rPr>
            <w:noProof/>
            <w:webHidden/>
          </w:rPr>
          <w:fldChar w:fldCharType="end"/>
        </w:r>
      </w:hyperlink>
    </w:p>
    <w:p w:rsidR="00DD596D" w:rsidRDefault="00117426">
      <w:pPr>
        <w:pStyle w:val="Obsah2"/>
        <w:tabs>
          <w:tab w:val="right" w:leader="dot" w:pos="9062"/>
        </w:tabs>
        <w:rPr>
          <w:rFonts w:asciiTheme="minorHAnsi" w:eastAsiaTheme="minorEastAsia" w:hAnsiTheme="minorHAnsi" w:cstheme="minorBidi"/>
          <w:noProof/>
          <w:lang w:val="cs-CZ" w:eastAsia="cs-CZ"/>
        </w:rPr>
      </w:pPr>
      <w:hyperlink w:anchor="_Toc384997115" w:history="1">
        <w:r w:rsidR="00DD596D" w:rsidRPr="009A3670">
          <w:rPr>
            <w:rStyle w:val="Hypertextovodkaz"/>
            <w:noProof/>
            <w:lang w:val="en-GB"/>
          </w:rPr>
          <w:t>Function and operation</w:t>
        </w:r>
        <w:r w:rsidR="00DD596D">
          <w:rPr>
            <w:noProof/>
            <w:webHidden/>
          </w:rPr>
          <w:tab/>
        </w:r>
        <w:r w:rsidR="00DD596D">
          <w:rPr>
            <w:noProof/>
            <w:webHidden/>
          </w:rPr>
          <w:fldChar w:fldCharType="begin"/>
        </w:r>
        <w:r w:rsidR="00DD596D">
          <w:rPr>
            <w:noProof/>
            <w:webHidden/>
          </w:rPr>
          <w:instrText xml:space="preserve"> PAGEREF _Toc384997115 \h </w:instrText>
        </w:r>
        <w:r w:rsidR="00DD596D">
          <w:rPr>
            <w:noProof/>
            <w:webHidden/>
          </w:rPr>
        </w:r>
        <w:r w:rsidR="00DD596D">
          <w:rPr>
            <w:noProof/>
            <w:webHidden/>
          </w:rPr>
          <w:fldChar w:fldCharType="separate"/>
        </w:r>
        <w:r w:rsidR="00DF7E15">
          <w:rPr>
            <w:noProof/>
            <w:webHidden/>
          </w:rPr>
          <w:t>10</w:t>
        </w:r>
        <w:r w:rsidR="00DD596D">
          <w:rPr>
            <w:noProof/>
            <w:webHidden/>
          </w:rPr>
          <w:fldChar w:fldCharType="end"/>
        </w:r>
      </w:hyperlink>
    </w:p>
    <w:p w:rsidR="00DD596D" w:rsidRDefault="00117426">
      <w:pPr>
        <w:pStyle w:val="Obsah3"/>
        <w:tabs>
          <w:tab w:val="right" w:leader="dot" w:pos="9062"/>
        </w:tabs>
        <w:rPr>
          <w:rFonts w:asciiTheme="minorHAnsi" w:eastAsiaTheme="minorEastAsia" w:hAnsiTheme="minorHAnsi" w:cstheme="minorBidi"/>
          <w:noProof/>
          <w:lang w:val="cs-CZ" w:eastAsia="cs-CZ"/>
        </w:rPr>
      </w:pPr>
      <w:hyperlink w:anchor="_Toc384997116" w:history="1">
        <w:r w:rsidR="00DD596D" w:rsidRPr="009A3670">
          <w:rPr>
            <w:rStyle w:val="Hypertextovodkaz"/>
            <w:noProof/>
            <w:lang w:val="en-GB"/>
          </w:rPr>
          <w:t>Software, Scenarios</w:t>
        </w:r>
        <w:r w:rsidR="00DD596D">
          <w:rPr>
            <w:noProof/>
            <w:webHidden/>
          </w:rPr>
          <w:tab/>
        </w:r>
        <w:r w:rsidR="00DD596D">
          <w:rPr>
            <w:noProof/>
            <w:webHidden/>
          </w:rPr>
          <w:fldChar w:fldCharType="begin"/>
        </w:r>
        <w:r w:rsidR="00DD596D">
          <w:rPr>
            <w:noProof/>
            <w:webHidden/>
          </w:rPr>
          <w:instrText xml:space="preserve"> PAGEREF _Toc384997116 \h </w:instrText>
        </w:r>
        <w:r w:rsidR="00DD596D">
          <w:rPr>
            <w:noProof/>
            <w:webHidden/>
          </w:rPr>
        </w:r>
        <w:r w:rsidR="00DD596D">
          <w:rPr>
            <w:noProof/>
            <w:webHidden/>
          </w:rPr>
          <w:fldChar w:fldCharType="separate"/>
        </w:r>
        <w:r w:rsidR="00DF7E15">
          <w:rPr>
            <w:noProof/>
            <w:webHidden/>
          </w:rPr>
          <w:t>10</w:t>
        </w:r>
        <w:r w:rsidR="00DD596D">
          <w:rPr>
            <w:noProof/>
            <w:webHidden/>
          </w:rPr>
          <w:fldChar w:fldCharType="end"/>
        </w:r>
      </w:hyperlink>
    </w:p>
    <w:p w:rsidR="00DD596D" w:rsidRDefault="00117426">
      <w:pPr>
        <w:pStyle w:val="Obsah3"/>
        <w:tabs>
          <w:tab w:val="right" w:leader="dot" w:pos="9062"/>
        </w:tabs>
        <w:rPr>
          <w:rFonts w:asciiTheme="minorHAnsi" w:eastAsiaTheme="minorEastAsia" w:hAnsiTheme="minorHAnsi" w:cstheme="minorBidi"/>
          <w:noProof/>
          <w:lang w:val="cs-CZ" w:eastAsia="cs-CZ"/>
        </w:rPr>
      </w:pPr>
      <w:hyperlink w:anchor="_Toc384997117" w:history="1">
        <w:r w:rsidR="00DD596D" w:rsidRPr="009A3670">
          <w:rPr>
            <w:rStyle w:val="Hypertextovodkaz"/>
            <w:noProof/>
            <w:lang w:val="en-GB"/>
          </w:rPr>
          <w:t>Data</w:t>
        </w:r>
        <w:r w:rsidR="00DD596D">
          <w:rPr>
            <w:noProof/>
            <w:webHidden/>
          </w:rPr>
          <w:tab/>
        </w:r>
        <w:r w:rsidR="00DD596D">
          <w:rPr>
            <w:noProof/>
            <w:webHidden/>
          </w:rPr>
          <w:fldChar w:fldCharType="begin"/>
        </w:r>
        <w:r w:rsidR="00DD596D">
          <w:rPr>
            <w:noProof/>
            <w:webHidden/>
          </w:rPr>
          <w:instrText xml:space="preserve"> PAGEREF _Toc384997117 \h </w:instrText>
        </w:r>
        <w:r w:rsidR="00DD596D">
          <w:rPr>
            <w:noProof/>
            <w:webHidden/>
          </w:rPr>
        </w:r>
        <w:r w:rsidR="00DD596D">
          <w:rPr>
            <w:noProof/>
            <w:webHidden/>
          </w:rPr>
          <w:fldChar w:fldCharType="separate"/>
        </w:r>
        <w:r w:rsidR="00DF7E15">
          <w:rPr>
            <w:noProof/>
            <w:webHidden/>
          </w:rPr>
          <w:t>17</w:t>
        </w:r>
        <w:r w:rsidR="00DD596D">
          <w:rPr>
            <w:noProof/>
            <w:webHidden/>
          </w:rPr>
          <w:fldChar w:fldCharType="end"/>
        </w:r>
      </w:hyperlink>
    </w:p>
    <w:p w:rsidR="00DD596D" w:rsidRDefault="004F53D5">
      <w:pPr>
        <w:pStyle w:val="Obsah3"/>
        <w:tabs>
          <w:tab w:val="right" w:leader="dot" w:pos="9062"/>
        </w:tabs>
        <w:rPr>
          <w:rFonts w:asciiTheme="minorHAnsi" w:eastAsiaTheme="minorEastAsia" w:hAnsiTheme="minorHAnsi" w:cstheme="minorBidi"/>
          <w:noProof/>
          <w:lang w:val="cs-CZ" w:eastAsia="cs-CZ"/>
        </w:rPr>
      </w:pPr>
      <w:r>
        <w:fldChar w:fldCharType="begin"/>
      </w:r>
      <w:r>
        <w:instrText xml:space="preserve"> HYPERLINK \l "_Toc384997118" </w:instrText>
      </w:r>
      <w:r>
        <w:fldChar w:fldCharType="separate"/>
      </w:r>
      <w:r w:rsidR="00DD596D" w:rsidRPr="009A3670">
        <w:rPr>
          <w:rStyle w:val="Hypertextovodkaz"/>
          <w:noProof/>
          <w:lang w:val="en-GB"/>
        </w:rPr>
        <w:t>Graphic system</w:t>
      </w:r>
      <w:r w:rsidR="00DD596D">
        <w:rPr>
          <w:noProof/>
          <w:webHidden/>
        </w:rPr>
        <w:tab/>
      </w:r>
      <w:r w:rsidR="00DD596D">
        <w:rPr>
          <w:noProof/>
          <w:webHidden/>
        </w:rPr>
        <w:fldChar w:fldCharType="begin"/>
      </w:r>
      <w:r w:rsidR="00DD596D">
        <w:rPr>
          <w:noProof/>
          <w:webHidden/>
        </w:rPr>
        <w:instrText xml:space="preserve"> PAGEREF _Toc384997118 \h </w:instrText>
      </w:r>
      <w:r w:rsidR="00DD596D">
        <w:rPr>
          <w:noProof/>
          <w:webHidden/>
        </w:rPr>
      </w:r>
      <w:r w:rsidR="00DD596D">
        <w:rPr>
          <w:noProof/>
          <w:webHidden/>
        </w:rPr>
        <w:fldChar w:fldCharType="separate"/>
      </w:r>
      <w:ins w:id="8" w:author="Novotna" w:date="2014-08-11T15:26:00Z">
        <w:r w:rsidR="00DF7E15">
          <w:rPr>
            <w:noProof/>
            <w:webHidden/>
          </w:rPr>
          <w:t>18</w:t>
        </w:r>
      </w:ins>
      <w:del w:id="9" w:author="Novotna" w:date="2014-08-11T15:26:00Z">
        <w:r w:rsidR="00DD596D" w:rsidDel="00DF7E15">
          <w:rPr>
            <w:noProof/>
            <w:webHidden/>
          </w:rPr>
          <w:delText>17</w:delText>
        </w:r>
      </w:del>
      <w:r w:rsidR="00DD596D">
        <w:rPr>
          <w:noProof/>
          <w:webHidden/>
        </w:rPr>
        <w:fldChar w:fldCharType="end"/>
      </w:r>
      <w:r>
        <w:rPr>
          <w:noProof/>
        </w:rPr>
        <w:fldChar w:fldCharType="end"/>
      </w:r>
    </w:p>
    <w:p w:rsidR="00DD596D" w:rsidRDefault="00117426">
      <w:pPr>
        <w:pStyle w:val="Obsah3"/>
        <w:tabs>
          <w:tab w:val="right" w:leader="dot" w:pos="9062"/>
        </w:tabs>
        <w:rPr>
          <w:rFonts w:asciiTheme="minorHAnsi" w:eastAsiaTheme="minorEastAsia" w:hAnsiTheme="minorHAnsi" w:cstheme="minorBidi"/>
          <w:noProof/>
          <w:lang w:val="cs-CZ" w:eastAsia="cs-CZ"/>
        </w:rPr>
      </w:pPr>
      <w:hyperlink w:anchor="_Toc384997119" w:history="1">
        <w:r w:rsidR="00DD596D" w:rsidRPr="009A3670">
          <w:rPr>
            <w:rStyle w:val="Hypertextovodkaz"/>
            <w:noProof/>
            <w:lang w:val="en-GB"/>
          </w:rPr>
          <w:t>Audio</w:t>
        </w:r>
        <w:r w:rsidR="00DD596D">
          <w:rPr>
            <w:noProof/>
            <w:webHidden/>
          </w:rPr>
          <w:tab/>
        </w:r>
        <w:r w:rsidR="00DD596D">
          <w:rPr>
            <w:noProof/>
            <w:webHidden/>
          </w:rPr>
          <w:fldChar w:fldCharType="begin"/>
        </w:r>
        <w:r w:rsidR="00DD596D">
          <w:rPr>
            <w:noProof/>
            <w:webHidden/>
          </w:rPr>
          <w:instrText xml:space="preserve"> PAGEREF _Toc384997119 \h </w:instrText>
        </w:r>
        <w:r w:rsidR="00DD596D">
          <w:rPr>
            <w:noProof/>
            <w:webHidden/>
          </w:rPr>
        </w:r>
        <w:r w:rsidR="00DD596D">
          <w:rPr>
            <w:noProof/>
            <w:webHidden/>
          </w:rPr>
          <w:fldChar w:fldCharType="separate"/>
        </w:r>
        <w:r w:rsidR="00DF7E15">
          <w:rPr>
            <w:noProof/>
            <w:webHidden/>
          </w:rPr>
          <w:t>20</w:t>
        </w:r>
        <w:r w:rsidR="00DD596D">
          <w:rPr>
            <w:noProof/>
            <w:webHidden/>
          </w:rPr>
          <w:fldChar w:fldCharType="end"/>
        </w:r>
      </w:hyperlink>
    </w:p>
    <w:p w:rsidR="00DD596D" w:rsidRDefault="00117426">
      <w:pPr>
        <w:pStyle w:val="Obsah3"/>
        <w:tabs>
          <w:tab w:val="right" w:leader="dot" w:pos="9062"/>
        </w:tabs>
        <w:rPr>
          <w:rFonts w:asciiTheme="minorHAnsi" w:eastAsiaTheme="minorEastAsia" w:hAnsiTheme="minorHAnsi" w:cstheme="minorBidi"/>
          <w:noProof/>
          <w:lang w:val="cs-CZ" w:eastAsia="cs-CZ"/>
        </w:rPr>
      </w:pPr>
      <w:hyperlink w:anchor="_Toc384997120" w:history="1">
        <w:r w:rsidR="00DD596D" w:rsidRPr="009A3670">
          <w:rPr>
            <w:rStyle w:val="Hypertextovodkaz"/>
            <w:noProof/>
            <w:lang w:val="en-GB"/>
          </w:rPr>
          <w:t>Vehicle dynamics</w:t>
        </w:r>
        <w:r w:rsidR="00DD596D">
          <w:rPr>
            <w:noProof/>
            <w:webHidden/>
          </w:rPr>
          <w:tab/>
        </w:r>
        <w:r w:rsidR="00DD596D">
          <w:rPr>
            <w:noProof/>
            <w:webHidden/>
          </w:rPr>
          <w:fldChar w:fldCharType="begin"/>
        </w:r>
        <w:r w:rsidR="00DD596D">
          <w:rPr>
            <w:noProof/>
            <w:webHidden/>
          </w:rPr>
          <w:instrText xml:space="preserve"> PAGEREF _Toc384997120 \h </w:instrText>
        </w:r>
        <w:r w:rsidR="00DD596D">
          <w:rPr>
            <w:noProof/>
            <w:webHidden/>
          </w:rPr>
        </w:r>
        <w:r w:rsidR="00DD596D">
          <w:rPr>
            <w:noProof/>
            <w:webHidden/>
          </w:rPr>
          <w:fldChar w:fldCharType="separate"/>
        </w:r>
        <w:r w:rsidR="00DF7E15">
          <w:rPr>
            <w:noProof/>
            <w:webHidden/>
          </w:rPr>
          <w:t>20</w:t>
        </w:r>
        <w:r w:rsidR="00DD596D">
          <w:rPr>
            <w:noProof/>
            <w:webHidden/>
          </w:rPr>
          <w:fldChar w:fldCharType="end"/>
        </w:r>
      </w:hyperlink>
    </w:p>
    <w:p w:rsidR="00DD596D" w:rsidRDefault="00117426">
      <w:pPr>
        <w:pStyle w:val="Obsah3"/>
        <w:tabs>
          <w:tab w:val="right" w:leader="dot" w:pos="9062"/>
        </w:tabs>
        <w:rPr>
          <w:rFonts w:asciiTheme="minorHAnsi" w:eastAsiaTheme="minorEastAsia" w:hAnsiTheme="minorHAnsi" w:cstheme="minorBidi"/>
          <w:noProof/>
          <w:lang w:val="cs-CZ" w:eastAsia="cs-CZ"/>
        </w:rPr>
      </w:pPr>
      <w:hyperlink w:anchor="_Toc384997121" w:history="1">
        <w:r w:rsidR="00DD596D" w:rsidRPr="009A3670">
          <w:rPr>
            <w:rStyle w:val="Hypertextovodkaz"/>
            <w:noProof/>
            <w:lang w:val="en-GB"/>
          </w:rPr>
          <w:t>Moving base</w:t>
        </w:r>
        <w:r w:rsidR="00DD596D">
          <w:rPr>
            <w:noProof/>
            <w:webHidden/>
          </w:rPr>
          <w:tab/>
        </w:r>
        <w:r w:rsidR="00DD596D">
          <w:rPr>
            <w:noProof/>
            <w:webHidden/>
          </w:rPr>
          <w:fldChar w:fldCharType="begin"/>
        </w:r>
        <w:r w:rsidR="00DD596D">
          <w:rPr>
            <w:noProof/>
            <w:webHidden/>
          </w:rPr>
          <w:instrText xml:space="preserve"> PAGEREF _Toc384997121 \h </w:instrText>
        </w:r>
        <w:r w:rsidR="00DD596D">
          <w:rPr>
            <w:noProof/>
            <w:webHidden/>
          </w:rPr>
        </w:r>
        <w:r w:rsidR="00DD596D">
          <w:rPr>
            <w:noProof/>
            <w:webHidden/>
          </w:rPr>
          <w:fldChar w:fldCharType="separate"/>
        </w:r>
        <w:r w:rsidR="00DF7E15">
          <w:rPr>
            <w:noProof/>
            <w:webHidden/>
          </w:rPr>
          <w:t>22</w:t>
        </w:r>
        <w:r w:rsidR="00DD596D">
          <w:rPr>
            <w:noProof/>
            <w:webHidden/>
          </w:rPr>
          <w:fldChar w:fldCharType="end"/>
        </w:r>
      </w:hyperlink>
    </w:p>
    <w:p w:rsidR="00DD596D" w:rsidRDefault="00117426">
      <w:pPr>
        <w:pStyle w:val="Obsah3"/>
        <w:tabs>
          <w:tab w:val="right" w:leader="dot" w:pos="9062"/>
        </w:tabs>
        <w:rPr>
          <w:rFonts w:asciiTheme="minorHAnsi" w:eastAsiaTheme="minorEastAsia" w:hAnsiTheme="minorHAnsi" w:cstheme="minorBidi"/>
          <w:noProof/>
          <w:lang w:val="cs-CZ" w:eastAsia="cs-CZ"/>
        </w:rPr>
      </w:pPr>
      <w:hyperlink w:anchor="_Toc384997122" w:history="1">
        <w:r w:rsidR="00DD596D" w:rsidRPr="009A3670">
          <w:rPr>
            <w:rStyle w:val="Hypertextovodkaz"/>
            <w:noProof/>
            <w:lang w:val="en-GB"/>
          </w:rPr>
          <w:t>Driver’s environment/cabin</w:t>
        </w:r>
        <w:r w:rsidR="00DD596D">
          <w:rPr>
            <w:noProof/>
            <w:webHidden/>
          </w:rPr>
          <w:tab/>
        </w:r>
        <w:r w:rsidR="00DD596D">
          <w:rPr>
            <w:noProof/>
            <w:webHidden/>
          </w:rPr>
          <w:fldChar w:fldCharType="begin"/>
        </w:r>
        <w:r w:rsidR="00DD596D">
          <w:rPr>
            <w:noProof/>
            <w:webHidden/>
          </w:rPr>
          <w:instrText xml:space="preserve"> PAGEREF _Toc384997122 \h </w:instrText>
        </w:r>
        <w:r w:rsidR="00DD596D">
          <w:rPr>
            <w:noProof/>
            <w:webHidden/>
          </w:rPr>
        </w:r>
        <w:r w:rsidR="00DD596D">
          <w:rPr>
            <w:noProof/>
            <w:webHidden/>
          </w:rPr>
          <w:fldChar w:fldCharType="separate"/>
        </w:r>
        <w:r w:rsidR="00DF7E15">
          <w:rPr>
            <w:noProof/>
            <w:webHidden/>
          </w:rPr>
          <w:t>24</w:t>
        </w:r>
        <w:r w:rsidR="00DD596D">
          <w:rPr>
            <w:noProof/>
            <w:webHidden/>
          </w:rPr>
          <w:fldChar w:fldCharType="end"/>
        </w:r>
      </w:hyperlink>
    </w:p>
    <w:p w:rsidR="00DD596D" w:rsidRDefault="00117426">
      <w:pPr>
        <w:pStyle w:val="Obsah3"/>
        <w:tabs>
          <w:tab w:val="right" w:leader="dot" w:pos="9062"/>
        </w:tabs>
        <w:rPr>
          <w:rFonts w:asciiTheme="minorHAnsi" w:eastAsiaTheme="minorEastAsia" w:hAnsiTheme="minorHAnsi" w:cstheme="minorBidi"/>
          <w:noProof/>
          <w:lang w:val="cs-CZ" w:eastAsia="cs-CZ"/>
        </w:rPr>
      </w:pPr>
      <w:hyperlink w:anchor="_Toc384997123" w:history="1">
        <w:r w:rsidR="00DD596D" w:rsidRPr="009A3670">
          <w:rPr>
            <w:rStyle w:val="Hypertextovodkaz"/>
            <w:noProof/>
            <w:lang w:val="en-GB"/>
          </w:rPr>
          <w:t>Physiological measurement and monitoring of driver</w:t>
        </w:r>
        <w:r w:rsidR="00DD596D">
          <w:rPr>
            <w:noProof/>
            <w:webHidden/>
          </w:rPr>
          <w:tab/>
        </w:r>
        <w:r w:rsidR="00DD596D">
          <w:rPr>
            <w:noProof/>
            <w:webHidden/>
          </w:rPr>
          <w:fldChar w:fldCharType="begin"/>
        </w:r>
        <w:r w:rsidR="00DD596D">
          <w:rPr>
            <w:noProof/>
            <w:webHidden/>
          </w:rPr>
          <w:instrText xml:space="preserve"> PAGEREF _Toc384997123 \h </w:instrText>
        </w:r>
        <w:r w:rsidR="00DD596D">
          <w:rPr>
            <w:noProof/>
            <w:webHidden/>
          </w:rPr>
        </w:r>
        <w:r w:rsidR="00DD596D">
          <w:rPr>
            <w:noProof/>
            <w:webHidden/>
          </w:rPr>
          <w:fldChar w:fldCharType="separate"/>
        </w:r>
        <w:r w:rsidR="00DF7E15">
          <w:rPr>
            <w:noProof/>
            <w:webHidden/>
          </w:rPr>
          <w:t>28</w:t>
        </w:r>
        <w:r w:rsidR="00DD596D">
          <w:rPr>
            <w:noProof/>
            <w:webHidden/>
          </w:rPr>
          <w:fldChar w:fldCharType="end"/>
        </w:r>
      </w:hyperlink>
    </w:p>
    <w:p w:rsidR="00DD596D" w:rsidRDefault="004F53D5">
      <w:pPr>
        <w:pStyle w:val="Obsah2"/>
        <w:tabs>
          <w:tab w:val="right" w:leader="dot" w:pos="9062"/>
        </w:tabs>
        <w:rPr>
          <w:rFonts w:asciiTheme="minorHAnsi" w:eastAsiaTheme="minorEastAsia" w:hAnsiTheme="minorHAnsi" w:cstheme="minorBidi"/>
          <w:noProof/>
          <w:lang w:val="cs-CZ" w:eastAsia="cs-CZ"/>
        </w:rPr>
      </w:pPr>
      <w:r>
        <w:fldChar w:fldCharType="begin"/>
      </w:r>
      <w:r>
        <w:instrText xml:space="preserve"> HYPERLINK \l "_Toc384997124" </w:instrText>
      </w:r>
      <w:r>
        <w:fldChar w:fldCharType="separate"/>
      </w:r>
      <w:r w:rsidR="00DD596D" w:rsidRPr="009A3670">
        <w:rPr>
          <w:rStyle w:val="Hypertextovodkaz"/>
          <w:noProof/>
          <w:lang w:val="en-GB"/>
        </w:rPr>
        <w:t>Computer system</w:t>
      </w:r>
      <w:r w:rsidR="00DD596D">
        <w:rPr>
          <w:noProof/>
          <w:webHidden/>
        </w:rPr>
        <w:tab/>
      </w:r>
      <w:r w:rsidR="00DD596D">
        <w:rPr>
          <w:noProof/>
          <w:webHidden/>
        </w:rPr>
        <w:fldChar w:fldCharType="begin"/>
      </w:r>
      <w:r w:rsidR="00DD596D">
        <w:rPr>
          <w:noProof/>
          <w:webHidden/>
        </w:rPr>
        <w:instrText xml:space="preserve"> PAGEREF _Toc384997124 \h </w:instrText>
      </w:r>
      <w:r w:rsidR="00DD596D">
        <w:rPr>
          <w:noProof/>
          <w:webHidden/>
        </w:rPr>
      </w:r>
      <w:r w:rsidR="00DD596D">
        <w:rPr>
          <w:noProof/>
          <w:webHidden/>
        </w:rPr>
        <w:fldChar w:fldCharType="separate"/>
      </w:r>
      <w:ins w:id="10" w:author="Novotna" w:date="2014-08-11T15:26:00Z">
        <w:r w:rsidR="00DF7E15">
          <w:rPr>
            <w:noProof/>
            <w:webHidden/>
          </w:rPr>
          <w:t>30</w:t>
        </w:r>
      </w:ins>
      <w:del w:id="11" w:author="Novotna" w:date="2014-08-11T15:26:00Z">
        <w:r w:rsidR="00DD596D" w:rsidDel="00DF7E15">
          <w:rPr>
            <w:noProof/>
            <w:webHidden/>
          </w:rPr>
          <w:delText>29</w:delText>
        </w:r>
      </w:del>
      <w:r w:rsidR="00DD596D">
        <w:rPr>
          <w:noProof/>
          <w:webHidden/>
        </w:rPr>
        <w:fldChar w:fldCharType="end"/>
      </w:r>
      <w:r>
        <w:rPr>
          <w:noProof/>
        </w:rPr>
        <w:fldChar w:fldCharType="end"/>
      </w:r>
    </w:p>
    <w:p w:rsidR="00DD596D" w:rsidRDefault="004F53D5">
      <w:pPr>
        <w:pStyle w:val="Obsah3"/>
        <w:tabs>
          <w:tab w:val="right" w:leader="dot" w:pos="9062"/>
        </w:tabs>
        <w:rPr>
          <w:rFonts w:asciiTheme="minorHAnsi" w:eastAsiaTheme="minorEastAsia" w:hAnsiTheme="minorHAnsi" w:cstheme="minorBidi"/>
          <w:noProof/>
          <w:lang w:val="cs-CZ" w:eastAsia="cs-CZ"/>
        </w:rPr>
      </w:pPr>
      <w:r>
        <w:fldChar w:fldCharType="begin"/>
      </w:r>
      <w:r>
        <w:instrText xml:space="preserve"> HYPERLINK \l "_Toc384997125" </w:instrText>
      </w:r>
      <w:r>
        <w:fldChar w:fldCharType="separate"/>
      </w:r>
      <w:r w:rsidR="00DD596D" w:rsidRPr="009A3670">
        <w:rPr>
          <w:rStyle w:val="Hypertextovodkaz"/>
          <w:noProof/>
          <w:lang w:val="en-GB"/>
        </w:rPr>
        <w:t>Computers</w:t>
      </w:r>
      <w:r w:rsidR="00DD596D">
        <w:rPr>
          <w:noProof/>
          <w:webHidden/>
        </w:rPr>
        <w:tab/>
      </w:r>
      <w:r w:rsidR="00DD596D">
        <w:rPr>
          <w:noProof/>
          <w:webHidden/>
        </w:rPr>
        <w:fldChar w:fldCharType="begin"/>
      </w:r>
      <w:r w:rsidR="00DD596D">
        <w:rPr>
          <w:noProof/>
          <w:webHidden/>
        </w:rPr>
        <w:instrText xml:space="preserve"> PAGEREF _Toc384997125 \h </w:instrText>
      </w:r>
      <w:r w:rsidR="00DD596D">
        <w:rPr>
          <w:noProof/>
          <w:webHidden/>
        </w:rPr>
      </w:r>
      <w:r w:rsidR="00DD596D">
        <w:rPr>
          <w:noProof/>
          <w:webHidden/>
        </w:rPr>
        <w:fldChar w:fldCharType="separate"/>
      </w:r>
      <w:ins w:id="12" w:author="Novotna" w:date="2014-08-11T15:26:00Z">
        <w:r w:rsidR="00DF7E15">
          <w:rPr>
            <w:noProof/>
            <w:webHidden/>
          </w:rPr>
          <w:t>30</w:t>
        </w:r>
      </w:ins>
      <w:del w:id="13" w:author="Novotna" w:date="2014-08-11T15:26:00Z">
        <w:r w:rsidR="00DD596D" w:rsidDel="00DF7E15">
          <w:rPr>
            <w:noProof/>
            <w:webHidden/>
          </w:rPr>
          <w:delText>29</w:delText>
        </w:r>
      </w:del>
      <w:r w:rsidR="00DD596D">
        <w:rPr>
          <w:noProof/>
          <w:webHidden/>
        </w:rPr>
        <w:fldChar w:fldCharType="end"/>
      </w:r>
      <w:r>
        <w:rPr>
          <w:noProof/>
        </w:rPr>
        <w:fldChar w:fldCharType="end"/>
      </w:r>
    </w:p>
    <w:p w:rsidR="00DD596D" w:rsidRDefault="00117426">
      <w:pPr>
        <w:pStyle w:val="Obsah3"/>
        <w:tabs>
          <w:tab w:val="right" w:leader="dot" w:pos="9062"/>
        </w:tabs>
        <w:rPr>
          <w:rFonts w:asciiTheme="minorHAnsi" w:eastAsiaTheme="minorEastAsia" w:hAnsiTheme="minorHAnsi" w:cstheme="minorBidi"/>
          <w:noProof/>
          <w:lang w:val="cs-CZ" w:eastAsia="cs-CZ"/>
        </w:rPr>
      </w:pPr>
      <w:hyperlink w:anchor="_Toc384997126" w:history="1">
        <w:r w:rsidR="00DD596D" w:rsidRPr="009A3670">
          <w:rPr>
            <w:rStyle w:val="Hypertextovodkaz"/>
            <w:noProof/>
            <w:lang w:val="en-GB"/>
          </w:rPr>
          <w:t>Licence</w:t>
        </w:r>
        <w:r w:rsidR="00DD596D">
          <w:rPr>
            <w:noProof/>
            <w:webHidden/>
          </w:rPr>
          <w:tab/>
        </w:r>
        <w:r w:rsidR="00DD596D">
          <w:rPr>
            <w:noProof/>
            <w:webHidden/>
          </w:rPr>
          <w:fldChar w:fldCharType="begin"/>
        </w:r>
        <w:r w:rsidR="00DD596D">
          <w:rPr>
            <w:noProof/>
            <w:webHidden/>
          </w:rPr>
          <w:instrText xml:space="preserve"> PAGEREF _Toc384997126 \h </w:instrText>
        </w:r>
        <w:r w:rsidR="00DD596D">
          <w:rPr>
            <w:noProof/>
            <w:webHidden/>
          </w:rPr>
        </w:r>
        <w:r w:rsidR="00DD596D">
          <w:rPr>
            <w:noProof/>
            <w:webHidden/>
          </w:rPr>
          <w:fldChar w:fldCharType="separate"/>
        </w:r>
        <w:r w:rsidR="00DF7E15">
          <w:rPr>
            <w:noProof/>
            <w:webHidden/>
          </w:rPr>
          <w:t>30</w:t>
        </w:r>
        <w:r w:rsidR="00DD596D">
          <w:rPr>
            <w:noProof/>
            <w:webHidden/>
          </w:rPr>
          <w:fldChar w:fldCharType="end"/>
        </w:r>
      </w:hyperlink>
    </w:p>
    <w:p w:rsidR="00DD596D" w:rsidRDefault="00117426">
      <w:pPr>
        <w:pStyle w:val="Obsah3"/>
        <w:tabs>
          <w:tab w:val="right" w:leader="dot" w:pos="9062"/>
        </w:tabs>
        <w:rPr>
          <w:rFonts w:asciiTheme="minorHAnsi" w:eastAsiaTheme="minorEastAsia" w:hAnsiTheme="minorHAnsi" w:cstheme="minorBidi"/>
          <w:noProof/>
          <w:lang w:val="cs-CZ" w:eastAsia="cs-CZ"/>
        </w:rPr>
      </w:pPr>
      <w:hyperlink w:anchor="_Toc384997127" w:history="1">
        <w:r w:rsidR="00DD596D" w:rsidRPr="009A3670">
          <w:rPr>
            <w:rStyle w:val="Hypertextovodkaz"/>
            <w:noProof/>
            <w:lang w:val="en-GB"/>
          </w:rPr>
          <w:t>GUI</w:t>
        </w:r>
        <w:r w:rsidR="00DD596D">
          <w:rPr>
            <w:noProof/>
            <w:webHidden/>
          </w:rPr>
          <w:tab/>
        </w:r>
        <w:r w:rsidR="00DD596D">
          <w:rPr>
            <w:noProof/>
            <w:webHidden/>
          </w:rPr>
          <w:fldChar w:fldCharType="begin"/>
        </w:r>
        <w:r w:rsidR="00DD596D">
          <w:rPr>
            <w:noProof/>
            <w:webHidden/>
          </w:rPr>
          <w:instrText xml:space="preserve"> PAGEREF _Toc384997127 \h </w:instrText>
        </w:r>
        <w:r w:rsidR="00DD596D">
          <w:rPr>
            <w:noProof/>
            <w:webHidden/>
          </w:rPr>
        </w:r>
        <w:r w:rsidR="00DD596D">
          <w:rPr>
            <w:noProof/>
            <w:webHidden/>
          </w:rPr>
          <w:fldChar w:fldCharType="separate"/>
        </w:r>
        <w:r w:rsidR="00DF7E15">
          <w:rPr>
            <w:noProof/>
            <w:webHidden/>
          </w:rPr>
          <w:t>30</w:t>
        </w:r>
        <w:r w:rsidR="00DD596D">
          <w:rPr>
            <w:noProof/>
            <w:webHidden/>
          </w:rPr>
          <w:fldChar w:fldCharType="end"/>
        </w:r>
      </w:hyperlink>
    </w:p>
    <w:p w:rsidR="00DD596D" w:rsidRDefault="00117426">
      <w:pPr>
        <w:pStyle w:val="Obsah3"/>
        <w:tabs>
          <w:tab w:val="right" w:leader="dot" w:pos="9062"/>
        </w:tabs>
        <w:rPr>
          <w:rFonts w:asciiTheme="minorHAnsi" w:eastAsiaTheme="minorEastAsia" w:hAnsiTheme="minorHAnsi" w:cstheme="minorBidi"/>
          <w:noProof/>
          <w:lang w:val="cs-CZ" w:eastAsia="cs-CZ"/>
        </w:rPr>
      </w:pPr>
      <w:hyperlink w:anchor="_Toc384997128" w:history="1">
        <w:r w:rsidR="00DD596D" w:rsidRPr="009A3670">
          <w:rPr>
            <w:rStyle w:val="Hypertextovodkaz"/>
            <w:noProof/>
            <w:lang w:val="en-GB"/>
          </w:rPr>
          <w:t>Technical requirements for maintenance</w:t>
        </w:r>
        <w:r w:rsidR="00DD596D">
          <w:rPr>
            <w:noProof/>
            <w:webHidden/>
          </w:rPr>
          <w:tab/>
        </w:r>
        <w:r w:rsidR="00DD596D">
          <w:rPr>
            <w:noProof/>
            <w:webHidden/>
          </w:rPr>
          <w:fldChar w:fldCharType="begin"/>
        </w:r>
        <w:r w:rsidR="00DD596D">
          <w:rPr>
            <w:noProof/>
            <w:webHidden/>
          </w:rPr>
          <w:instrText xml:space="preserve"> PAGEREF _Toc384997128 \h </w:instrText>
        </w:r>
        <w:r w:rsidR="00DD596D">
          <w:rPr>
            <w:noProof/>
            <w:webHidden/>
          </w:rPr>
        </w:r>
        <w:r w:rsidR="00DD596D">
          <w:rPr>
            <w:noProof/>
            <w:webHidden/>
          </w:rPr>
          <w:fldChar w:fldCharType="separate"/>
        </w:r>
        <w:r w:rsidR="00DF7E15">
          <w:rPr>
            <w:noProof/>
            <w:webHidden/>
          </w:rPr>
          <w:t>30</w:t>
        </w:r>
        <w:r w:rsidR="00DD596D">
          <w:rPr>
            <w:noProof/>
            <w:webHidden/>
          </w:rPr>
          <w:fldChar w:fldCharType="end"/>
        </w:r>
      </w:hyperlink>
    </w:p>
    <w:p w:rsidR="00DD596D" w:rsidRDefault="004F53D5">
      <w:pPr>
        <w:pStyle w:val="Obsah2"/>
        <w:tabs>
          <w:tab w:val="right" w:leader="dot" w:pos="9062"/>
        </w:tabs>
        <w:rPr>
          <w:rFonts w:asciiTheme="minorHAnsi" w:eastAsiaTheme="minorEastAsia" w:hAnsiTheme="minorHAnsi" w:cstheme="minorBidi"/>
          <w:noProof/>
          <w:lang w:val="cs-CZ" w:eastAsia="cs-CZ"/>
        </w:rPr>
      </w:pPr>
      <w:r>
        <w:fldChar w:fldCharType="begin"/>
      </w:r>
      <w:r>
        <w:instrText xml:space="preserve"> HYPERLINK \l "_Toc384997129" </w:instrText>
      </w:r>
      <w:r>
        <w:fldChar w:fldCharType="separate"/>
      </w:r>
      <w:r w:rsidR="00DD596D" w:rsidRPr="009A3670">
        <w:rPr>
          <w:rStyle w:val="Hypertextovodkaz"/>
          <w:noProof/>
          <w:lang w:val="en-GB"/>
        </w:rPr>
        <w:t>Documentation</w:t>
      </w:r>
      <w:r w:rsidR="00DD596D">
        <w:rPr>
          <w:noProof/>
          <w:webHidden/>
        </w:rPr>
        <w:tab/>
      </w:r>
      <w:r w:rsidR="00DD596D">
        <w:rPr>
          <w:noProof/>
          <w:webHidden/>
        </w:rPr>
        <w:fldChar w:fldCharType="begin"/>
      </w:r>
      <w:r w:rsidR="00DD596D">
        <w:rPr>
          <w:noProof/>
          <w:webHidden/>
        </w:rPr>
        <w:instrText xml:space="preserve"> PAGEREF _Toc384997129 \h </w:instrText>
      </w:r>
      <w:r w:rsidR="00DD596D">
        <w:rPr>
          <w:noProof/>
          <w:webHidden/>
        </w:rPr>
      </w:r>
      <w:r w:rsidR="00DD596D">
        <w:rPr>
          <w:noProof/>
          <w:webHidden/>
        </w:rPr>
        <w:fldChar w:fldCharType="separate"/>
      </w:r>
      <w:ins w:id="14" w:author="Novotna" w:date="2014-08-11T15:26:00Z">
        <w:r w:rsidR="00DF7E15">
          <w:rPr>
            <w:noProof/>
            <w:webHidden/>
          </w:rPr>
          <w:t>31</w:t>
        </w:r>
      </w:ins>
      <w:del w:id="15" w:author="Novotna" w:date="2014-08-11T15:26:00Z">
        <w:r w:rsidR="00DD596D" w:rsidDel="00DF7E15">
          <w:rPr>
            <w:noProof/>
            <w:webHidden/>
          </w:rPr>
          <w:delText>30</w:delText>
        </w:r>
      </w:del>
      <w:r w:rsidR="00DD596D">
        <w:rPr>
          <w:noProof/>
          <w:webHidden/>
        </w:rPr>
        <w:fldChar w:fldCharType="end"/>
      </w:r>
      <w:r>
        <w:rPr>
          <w:noProof/>
        </w:rPr>
        <w:fldChar w:fldCharType="end"/>
      </w:r>
    </w:p>
    <w:p w:rsidR="00DD596D" w:rsidRDefault="004F53D5">
      <w:pPr>
        <w:pStyle w:val="Obsah3"/>
        <w:tabs>
          <w:tab w:val="right" w:leader="dot" w:pos="9062"/>
        </w:tabs>
        <w:rPr>
          <w:rFonts w:asciiTheme="minorHAnsi" w:eastAsiaTheme="minorEastAsia" w:hAnsiTheme="minorHAnsi" w:cstheme="minorBidi"/>
          <w:noProof/>
          <w:lang w:val="cs-CZ" w:eastAsia="cs-CZ"/>
        </w:rPr>
      </w:pPr>
      <w:r>
        <w:fldChar w:fldCharType="begin"/>
      </w:r>
      <w:r>
        <w:instrText xml:space="preserve"> HYPERLINK \l "_Toc384997130" </w:instrText>
      </w:r>
      <w:r>
        <w:fldChar w:fldCharType="separate"/>
      </w:r>
      <w:r w:rsidR="00DD596D" w:rsidRPr="009A3670">
        <w:rPr>
          <w:rStyle w:val="Hypertextovodkaz"/>
          <w:noProof/>
          <w:lang w:val="en-GB"/>
        </w:rPr>
        <w:t>General requirements</w:t>
      </w:r>
      <w:r w:rsidR="00DD596D">
        <w:rPr>
          <w:noProof/>
          <w:webHidden/>
        </w:rPr>
        <w:tab/>
      </w:r>
      <w:r w:rsidR="00DD596D">
        <w:rPr>
          <w:noProof/>
          <w:webHidden/>
        </w:rPr>
        <w:fldChar w:fldCharType="begin"/>
      </w:r>
      <w:r w:rsidR="00DD596D">
        <w:rPr>
          <w:noProof/>
          <w:webHidden/>
        </w:rPr>
        <w:instrText xml:space="preserve"> PAGEREF _Toc384997130 \h </w:instrText>
      </w:r>
      <w:r w:rsidR="00DD596D">
        <w:rPr>
          <w:noProof/>
          <w:webHidden/>
        </w:rPr>
      </w:r>
      <w:r w:rsidR="00DD596D">
        <w:rPr>
          <w:noProof/>
          <w:webHidden/>
        </w:rPr>
        <w:fldChar w:fldCharType="separate"/>
      </w:r>
      <w:ins w:id="16" w:author="Novotna" w:date="2014-08-11T15:26:00Z">
        <w:r w:rsidR="00DF7E15">
          <w:rPr>
            <w:noProof/>
            <w:webHidden/>
          </w:rPr>
          <w:t>31</w:t>
        </w:r>
      </w:ins>
      <w:del w:id="17" w:author="Novotna" w:date="2014-08-11T15:26:00Z">
        <w:r w:rsidR="00DD596D" w:rsidDel="00DF7E15">
          <w:rPr>
            <w:noProof/>
            <w:webHidden/>
          </w:rPr>
          <w:delText>30</w:delText>
        </w:r>
      </w:del>
      <w:r w:rsidR="00DD596D">
        <w:rPr>
          <w:noProof/>
          <w:webHidden/>
        </w:rPr>
        <w:fldChar w:fldCharType="end"/>
      </w:r>
      <w:r>
        <w:rPr>
          <w:noProof/>
        </w:rPr>
        <w:fldChar w:fldCharType="end"/>
      </w:r>
    </w:p>
    <w:p w:rsidR="00DD596D" w:rsidRDefault="004F53D5">
      <w:pPr>
        <w:pStyle w:val="Obsah2"/>
        <w:tabs>
          <w:tab w:val="right" w:leader="dot" w:pos="9062"/>
        </w:tabs>
        <w:rPr>
          <w:rFonts w:asciiTheme="minorHAnsi" w:eastAsiaTheme="minorEastAsia" w:hAnsiTheme="minorHAnsi" w:cstheme="minorBidi"/>
          <w:noProof/>
          <w:lang w:val="cs-CZ" w:eastAsia="cs-CZ"/>
        </w:rPr>
      </w:pPr>
      <w:r>
        <w:fldChar w:fldCharType="begin"/>
      </w:r>
      <w:r>
        <w:instrText xml:space="preserve"> HYPERLINK \l "_Toc384997131" </w:instrText>
      </w:r>
      <w:r>
        <w:fldChar w:fldCharType="separate"/>
      </w:r>
      <w:r w:rsidR="00DD596D" w:rsidRPr="009A3670">
        <w:rPr>
          <w:rStyle w:val="Hypertextovodkaz"/>
          <w:noProof/>
          <w:lang w:val="en-GB"/>
        </w:rPr>
        <w:t>Training</w:t>
      </w:r>
      <w:r w:rsidR="00DD596D">
        <w:rPr>
          <w:noProof/>
          <w:webHidden/>
        </w:rPr>
        <w:tab/>
      </w:r>
      <w:r w:rsidR="00DD596D">
        <w:rPr>
          <w:noProof/>
          <w:webHidden/>
        </w:rPr>
        <w:fldChar w:fldCharType="begin"/>
      </w:r>
      <w:r w:rsidR="00DD596D">
        <w:rPr>
          <w:noProof/>
          <w:webHidden/>
        </w:rPr>
        <w:instrText xml:space="preserve"> PAGEREF _Toc384997131 \h </w:instrText>
      </w:r>
      <w:r w:rsidR="00DD596D">
        <w:rPr>
          <w:noProof/>
          <w:webHidden/>
        </w:rPr>
      </w:r>
      <w:r w:rsidR="00DD596D">
        <w:rPr>
          <w:noProof/>
          <w:webHidden/>
        </w:rPr>
        <w:fldChar w:fldCharType="separate"/>
      </w:r>
      <w:ins w:id="18" w:author="Novotna" w:date="2014-08-11T15:26:00Z">
        <w:r w:rsidR="00DF7E15">
          <w:rPr>
            <w:noProof/>
            <w:webHidden/>
          </w:rPr>
          <w:t>31</w:t>
        </w:r>
      </w:ins>
      <w:del w:id="19" w:author="Novotna" w:date="2014-08-11T15:26:00Z">
        <w:r w:rsidR="00DD596D" w:rsidDel="00DF7E15">
          <w:rPr>
            <w:noProof/>
            <w:webHidden/>
          </w:rPr>
          <w:delText>30</w:delText>
        </w:r>
      </w:del>
      <w:r w:rsidR="00DD596D">
        <w:rPr>
          <w:noProof/>
          <w:webHidden/>
        </w:rPr>
        <w:fldChar w:fldCharType="end"/>
      </w:r>
      <w:r>
        <w:rPr>
          <w:noProof/>
        </w:rPr>
        <w:fldChar w:fldCharType="end"/>
      </w:r>
    </w:p>
    <w:p w:rsidR="00DD596D" w:rsidRDefault="00117426">
      <w:pPr>
        <w:pStyle w:val="Obsah2"/>
        <w:tabs>
          <w:tab w:val="right" w:leader="dot" w:pos="9062"/>
        </w:tabs>
        <w:rPr>
          <w:rFonts w:asciiTheme="minorHAnsi" w:eastAsiaTheme="minorEastAsia" w:hAnsiTheme="minorHAnsi" w:cstheme="minorBidi"/>
          <w:noProof/>
          <w:lang w:val="cs-CZ" w:eastAsia="cs-CZ"/>
        </w:rPr>
      </w:pPr>
      <w:hyperlink w:anchor="_Toc384997132" w:history="1">
        <w:r w:rsidR="00DD596D" w:rsidRPr="009A3670">
          <w:rPr>
            <w:rStyle w:val="Hypertextovodkaz"/>
            <w:noProof/>
            <w:lang w:val="en-GB"/>
          </w:rPr>
          <w:t>Service and maintenance</w:t>
        </w:r>
        <w:r w:rsidR="00DD596D">
          <w:rPr>
            <w:noProof/>
            <w:webHidden/>
          </w:rPr>
          <w:tab/>
        </w:r>
        <w:r w:rsidR="00DD596D">
          <w:rPr>
            <w:noProof/>
            <w:webHidden/>
          </w:rPr>
          <w:fldChar w:fldCharType="begin"/>
        </w:r>
        <w:r w:rsidR="00DD596D">
          <w:rPr>
            <w:noProof/>
            <w:webHidden/>
          </w:rPr>
          <w:instrText xml:space="preserve"> PAGEREF _Toc384997132 \h </w:instrText>
        </w:r>
        <w:r w:rsidR="00DD596D">
          <w:rPr>
            <w:noProof/>
            <w:webHidden/>
          </w:rPr>
        </w:r>
        <w:r w:rsidR="00DD596D">
          <w:rPr>
            <w:noProof/>
            <w:webHidden/>
          </w:rPr>
          <w:fldChar w:fldCharType="separate"/>
        </w:r>
        <w:r w:rsidR="00DF7E15">
          <w:rPr>
            <w:noProof/>
            <w:webHidden/>
          </w:rPr>
          <w:t>31</w:t>
        </w:r>
        <w:r w:rsidR="00DD596D">
          <w:rPr>
            <w:noProof/>
            <w:webHidden/>
          </w:rPr>
          <w:fldChar w:fldCharType="end"/>
        </w:r>
      </w:hyperlink>
    </w:p>
    <w:p w:rsidR="00DD596D" w:rsidRDefault="00117426">
      <w:pPr>
        <w:pStyle w:val="Obsah2"/>
        <w:tabs>
          <w:tab w:val="right" w:leader="dot" w:pos="9062"/>
        </w:tabs>
        <w:rPr>
          <w:rFonts w:asciiTheme="minorHAnsi" w:eastAsiaTheme="minorEastAsia" w:hAnsiTheme="minorHAnsi" w:cstheme="minorBidi"/>
          <w:noProof/>
          <w:lang w:val="cs-CZ" w:eastAsia="cs-CZ"/>
        </w:rPr>
      </w:pPr>
      <w:hyperlink w:anchor="_Toc384997133" w:history="1">
        <w:r w:rsidR="00DD596D" w:rsidRPr="009A3670">
          <w:rPr>
            <w:rStyle w:val="Hypertextovodkaz"/>
            <w:noProof/>
            <w:lang w:val="en-GB"/>
          </w:rPr>
          <w:t>Additional information required from tenderer</w:t>
        </w:r>
        <w:r w:rsidR="00DD596D">
          <w:rPr>
            <w:noProof/>
            <w:webHidden/>
          </w:rPr>
          <w:tab/>
        </w:r>
        <w:r w:rsidR="00DD596D">
          <w:rPr>
            <w:noProof/>
            <w:webHidden/>
          </w:rPr>
          <w:fldChar w:fldCharType="begin"/>
        </w:r>
        <w:r w:rsidR="00DD596D">
          <w:rPr>
            <w:noProof/>
            <w:webHidden/>
          </w:rPr>
          <w:instrText xml:space="preserve"> PAGEREF _Toc384997133 \h </w:instrText>
        </w:r>
        <w:r w:rsidR="00DD596D">
          <w:rPr>
            <w:noProof/>
            <w:webHidden/>
          </w:rPr>
        </w:r>
        <w:r w:rsidR="00DD596D">
          <w:rPr>
            <w:noProof/>
            <w:webHidden/>
          </w:rPr>
          <w:fldChar w:fldCharType="separate"/>
        </w:r>
        <w:r w:rsidR="00DF7E15">
          <w:rPr>
            <w:noProof/>
            <w:webHidden/>
          </w:rPr>
          <w:t>31</w:t>
        </w:r>
        <w:r w:rsidR="00DD596D">
          <w:rPr>
            <w:noProof/>
            <w:webHidden/>
          </w:rPr>
          <w:fldChar w:fldCharType="end"/>
        </w:r>
      </w:hyperlink>
    </w:p>
    <w:p w:rsidR="00DD596D" w:rsidRPr="006343A1" w:rsidRDefault="00DD596D" w:rsidP="00DD596D">
      <w:pPr>
        <w:rPr>
          <w:lang w:val="en-GB"/>
        </w:rPr>
      </w:pPr>
      <w:r w:rsidRPr="006343A1">
        <w:rPr>
          <w:lang w:val="en-GB"/>
        </w:rPr>
        <w:fldChar w:fldCharType="end"/>
      </w:r>
    </w:p>
    <w:p w:rsidR="00DD596D" w:rsidRPr="006343A1" w:rsidRDefault="00DD596D" w:rsidP="00DD596D">
      <w:pPr>
        <w:pStyle w:val="Nadpis2"/>
        <w:rPr>
          <w:rFonts w:ascii="Times New Roman" w:hAnsi="Times New Roman" w:cs="Times New Roman"/>
          <w:sz w:val="22"/>
          <w:szCs w:val="22"/>
          <w:lang w:val="en-GB"/>
        </w:rPr>
      </w:pPr>
    </w:p>
    <w:p w:rsidR="00DD596D" w:rsidRPr="006343A1" w:rsidRDefault="00DD596D" w:rsidP="00DD596D">
      <w:pPr>
        <w:spacing w:after="0" w:line="240" w:lineRule="auto"/>
        <w:rPr>
          <w:b/>
          <w:bCs/>
          <w:color w:val="365F91"/>
          <w:lang w:val="en-GB"/>
        </w:rPr>
      </w:pPr>
      <w:r w:rsidRPr="006343A1">
        <w:rPr>
          <w:lang w:val="en-GB"/>
        </w:rPr>
        <w:br w:type="page"/>
      </w:r>
    </w:p>
    <w:p w:rsidR="00DD596D" w:rsidRPr="006343A1" w:rsidRDefault="00DD596D" w:rsidP="00DD596D">
      <w:pPr>
        <w:pStyle w:val="Nadpis1"/>
        <w:rPr>
          <w:rFonts w:ascii="Times New Roman" w:hAnsi="Times New Roman"/>
          <w:sz w:val="22"/>
          <w:szCs w:val="22"/>
          <w:lang w:val="en-GB"/>
        </w:rPr>
      </w:pPr>
      <w:bookmarkStart w:id="20" w:name="_Toc345842369"/>
      <w:bookmarkStart w:id="21" w:name="_Toc384997106"/>
      <w:r w:rsidRPr="006343A1">
        <w:rPr>
          <w:rFonts w:ascii="Times New Roman" w:hAnsi="Times New Roman"/>
          <w:sz w:val="22"/>
          <w:szCs w:val="22"/>
          <w:lang w:val="en-GB"/>
        </w:rPr>
        <w:lastRenderedPageBreak/>
        <w:t>General information</w:t>
      </w:r>
      <w:bookmarkEnd w:id="20"/>
      <w:bookmarkEnd w:id="21"/>
    </w:p>
    <w:p w:rsidR="00DD596D" w:rsidRPr="006343A1" w:rsidRDefault="00DD596D" w:rsidP="00DD596D">
      <w:pPr>
        <w:pStyle w:val="Nadpis2"/>
        <w:rPr>
          <w:rFonts w:ascii="Times New Roman" w:hAnsi="Times New Roman"/>
          <w:sz w:val="22"/>
          <w:szCs w:val="22"/>
          <w:lang w:val="en-GB"/>
        </w:rPr>
      </w:pPr>
      <w:bookmarkStart w:id="22" w:name="_Toc345842370"/>
      <w:bookmarkStart w:id="23" w:name="_Toc384997107"/>
      <w:r w:rsidRPr="006343A1">
        <w:rPr>
          <w:rFonts w:ascii="Times New Roman" w:hAnsi="Times New Roman"/>
          <w:sz w:val="22"/>
          <w:szCs w:val="22"/>
          <w:lang w:val="en-GB"/>
        </w:rPr>
        <w:t>Introduction</w:t>
      </w:r>
      <w:bookmarkEnd w:id="22"/>
      <w:bookmarkEnd w:id="23"/>
    </w:p>
    <w:p w:rsidR="00DD596D" w:rsidRPr="006343A1" w:rsidRDefault="00DD596D" w:rsidP="00DD596D">
      <w:pPr>
        <w:jc w:val="both"/>
        <w:rPr>
          <w:lang w:val="en-GB"/>
        </w:rPr>
      </w:pPr>
      <w:r w:rsidRPr="006343A1">
        <w:rPr>
          <w:lang w:val="en-GB"/>
        </w:rPr>
        <w:t xml:space="preserve">This document specifies requirements on technical equipment to be procured by CDV. </w:t>
      </w:r>
    </w:p>
    <w:p w:rsidR="00DD596D" w:rsidRPr="006343A1" w:rsidRDefault="00DD596D" w:rsidP="00DD596D">
      <w:pPr>
        <w:jc w:val="both"/>
        <w:rPr>
          <w:lang w:val="en-GB"/>
        </w:rPr>
      </w:pPr>
      <w:r w:rsidRPr="006343A1">
        <w:rPr>
          <w:lang w:val="en-GB"/>
        </w:rPr>
        <w:t xml:space="preserve">The basic function of the delivered equipment is the </w:t>
      </w:r>
      <w:r>
        <w:rPr>
          <w:lang w:val="en-GB"/>
        </w:rPr>
        <w:t>T</w:t>
      </w:r>
      <w:r w:rsidRPr="006343A1">
        <w:rPr>
          <w:lang w:val="en-GB"/>
        </w:rPr>
        <w:t>ruck driving simulator</w:t>
      </w:r>
      <w:r>
        <w:rPr>
          <w:lang w:val="en-GB"/>
        </w:rPr>
        <w:t xml:space="preserve"> with the </w:t>
      </w:r>
      <w:r w:rsidRPr="006343A1">
        <w:rPr>
          <w:lang w:val="en-GB"/>
        </w:rPr>
        <w:t xml:space="preserve">potential </w:t>
      </w:r>
      <w:r>
        <w:rPr>
          <w:lang w:val="en-GB"/>
        </w:rPr>
        <w:t>modification to Bus driving simulator</w:t>
      </w:r>
      <w:r w:rsidRPr="006343A1">
        <w:rPr>
          <w:lang w:val="en-GB"/>
        </w:rPr>
        <w:t xml:space="preserve">. </w:t>
      </w:r>
      <w:r w:rsidRPr="006343A1">
        <w:rPr>
          <w:rFonts w:cs="Calibri"/>
          <w:sz w:val="24"/>
          <w:szCs w:val="24"/>
          <w:lang w:val="en-GB"/>
        </w:rPr>
        <w:t xml:space="preserve">CDV is going to use the simulator for </w:t>
      </w:r>
      <w:r w:rsidRPr="006343A1">
        <w:rPr>
          <w:rFonts w:cs="Calibri"/>
          <w:b/>
          <w:sz w:val="24"/>
          <w:szCs w:val="24"/>
          <w:lang w:val="en-GB"/>
        </w:rPr>
        <w:t>research and development</w:t>
      </w:r>
      <w:r w:rsidRPr="006343A1">
        <w:rPr>
          <w:rFonts w:cs="Calibri"/>
          <w:sz w:val="24"/>
          <w:szCs w:val="24"/>
          <w:lang w:val="en-GB"/>
        </w:rPr>
        <w:t xml:space="preserve"> purposes, e.g. in the field of drivers’ distraction and their mental stress, when performing secondary activities while driving. The device will also be used for </w:t>
      </w:r>
      <w:r w:rsidRPr="006343A1">
        <w:rPr>
          <w:rFonts w:cs="Calibri"/>
          <w:b/>
          <w:sz w:val="24"/>
          <w:szCs w:val="24"/>
          <w:lang w:val="en-GB"/>
        </w:rPr>
        <w:t>education and training</w:t>
      </w:r>
      <w:r w:rsidRPr="006343A1">
        <w:rPr>
          <w:rFonts w:cs="Calibri"/>
          <w:sz w:val="24"/>
          <w:szCs w:val="24"/>
          <w:lang w:val="en-GB"/>
        </w:rPr>
        <w:t xml:space="preserve"> purposes. Last but not least, the simulator technology is to be used in </w:t>
      </w:r>
      <w:r w:rsidRPr="006343A1">
        <w:rPr>
          <w:rFonts w:cs="Calibri"/>
          <w:b/>
          <w:sz w:val="24"/>
          <w:szCs w:val="24"/>
          <w:lang w:val="en-GB"/>
        </w:rPr>
        <w:t>commercial</w:t>
      </w:r>
      <w:r w:rsidRPr="006343A1">
        <w:rPr>
          <w:rFonts w:cs="Calibri"/>
          <w:sz w:val="24"/>
          <w:szCs w:val="24"/>
          <w:lang w:val="en-GB"/>
        </w:rPr>
        <w:t xml:space="preserve"> domain, e.g. potential cooperation in the automotive industry for designing and testing of driver’s assistance systems. The delivered equipment will be installed at CDV workplace.  </w:t>
      </w:r>
      <w:r w:rsidRPr="006343A1">
        <w:rPr>
          <w:lang w:val="en-GB"/>
        </w:rPr>
        <w:t xml:space="preserve">  </w:t>
      </w:r>
    </w:p>
    <w:p w:rsidR="00DD596D" w:rsidRPr="006343A1" w:rsidRDefault="00DD596D" w:rsidP="00DD596D">
      <w:pPr>
        <w:jc w:val="both"/>
        <w:rPr>
          <w:lang w:val="en-GB"/>
        </w:rPr>
      </w:pPr>
      <w:r w:rsidRPr="006343A1">
        <w:rPr>
          <w:lang w:val="en-GB"/>
        </w:rPr>
        <w:t xml:space="preserve">Any deviations from the requirements in this specification must be stated clearly in the tenderer’s quotation.  </w:t>
      </w:r>
    </w:p>
    <w:p w:rsidR="00DD596D" w:rsidRPr="006343A1" w:rsidRDefault="00DD596D" w:rsidP="00DD596D">
      <w:pPr>
        <w:pStyle w:val="Nadpis2"/>
        <w:rPr>
          <w:rFonts w:ascii="Times New Roman" w:hAnsi="Times New Roman"/>
          <w:sz w:val="22"/>
          <w:szCs w:val="22"/>
          <w:lang w:val="en-GB"/>
        </w:rPr>
      </w:pPr>
      <w:bookmarkStart w:id="24" w:name="_Toc384997108"/>
      <w:r w:rsidRPr="006343A1">
        <w:rPr>
          <w:rFonts w:ascii="Times New Roman" w:hAnsi="Times New Roman"/>
          <w:sz w:val="22"/>
          <w:szCs w:val="22"/>
          <w:lang w:val="en-GB"/>
        </w:rPr>
        <w:t>Definitions and abbreviations</w:t>
      </w:r>
      <w:bookmarkEnd w:id="24"/>
    </w:p>
    <w:p w:rsidR="00DD596D" w:rsidRPr="006343A1" w:rsidRDefault="00DD596D" w:rsidP="00DD596D">
      <w:pPr>
        <w:rPr>
          <w:lang w:val="en-GB"/>
        </w:rPr>
      </w:pPr>
      <w:r w:rsidRPr="006343A1">
        <w:rPr>
          <w:lang w:val="en-GB"/>
        </w:rPr>
        <w:t xml:space="preserve">The following definitions and abbreviations are used in this document: </w:t>
      </w:r>
    </w:p>
    <w:p w:rsidR="00DD596D" w:rsidRPr="006343A1" w:rsidRDefault="00DD596D" w:rsidP="00DD596D">
      <w:pPr>
        <w:rPr>
          <w:lang w:val="en-GB"/>
        </w:rPr>
      </w:pPr>
      <w:r w:rsidRPr="006343A1">
        <w:rPr>
          <w:lang w:val="en-GB"/>
        </w:rPr>
        <w:t>Term</w:t>
      </w:r>
      <w:r w:rsidRPr="006343A1">
        <w:rPr>
          <w:lang w:val="en-GB"/>
        </w:rPr>
        <w:tab/>
        <w:t>Description</w:t>
      </w:r>
    </w:p>
    <w:p w:rsidR="00DD596D" w:rsidRPr="006343A1" w:rsidRDefault="00DD596D" w:rsidP="00DD596D">
      <w:pPr>
        <w:rPr>
          <w:lang w:val="en-GB"/>
        </w:rPr>
      </w:pPr>
      <w:r w:rsidRPr="006343A1">
        <w:rPr>
          <w:lang w:val="en-GB"/>
        </w:rPr>
        <w:t>ABS</w:t>
      </w:r>
      <w:r w:rsidRPr="006343A1">
        <w:rPr>
          <w:lang w:val="en-GB"/>
        </w:rPr>
        <w:tab/>
      </w:r>
      <w:r w:rsidRPr="006343A1">
        <w:rPr>
          <w:bCs/>
          <w:lang w:val="en-GB"/>
        </w:rPr>
        <w:t>Anti-lock braking system</w:t>
      </w:r>
    </w:p>
    <w:p w:rsidR="00DD596D" w:rsidRPr="006343A1" w:rsidRDefault="00DD596D" w:rsidP="00DD596D">
      <w:pPr>
        <w:rPr>
          <w:lang w:val="en-GB"/>
        </w:rPr>
      </w:pPr>
      <w:r w:rsidRPr="006343A1">
        <w:rPr>
          <w:lang w:val="en-GB"/>
        </w:rPr>
        <w:t>EEG</w:t>
      </w:r>
      <w:r w:rsidRPr="006343A1">
        <w:rPr>
          <w:lang w:val="en-GB"/>
        </w:rPr>
        <w:tab/>
        <w:t>Electroencephalography</w:t>
      </w:r>
    </w:p>
    <w:p w:rsidR="00DD596D" w:rsidRPr="006343A1" w:rsidRDefault="00DD596D" w:rsidP="00DD596D">
      <w:pPr>
        <w:rPr>
          <w:lang w:val="en-GB"/>
        </w:rPr>
      </w:pPr>
      <w:r w:rsidRPr="006343A1">
        <w:rPr>
          <w:lang w:val="en-GB"/>
        </w:rPr>
        <w:t>EMG</w:t>
      </w:r>
      <w:r w:rsidRPr="006343A1">
        <w:rPr>
          <w:lang w:val="en-GB"/>
        </w:rPr>
        <w:tab/>
        <w:t>Electromyography</w:t>
      </w:r>
    </w:p>
    <w:p w:rsidR="00DD596D" w:rsidRPr="006343A1" w:rsidRDefault="00DD596D" w:rsidP="00DD596D">
      <w:pPr>
        <w:rPr>
          <w:lang w:val="en-GB"/>
        </w:rPr>
      </w:pPr>
      <w:r w:rsidRPr="006343A1">
        <w:rPr>
          <w:lang w:val="en-GB"/>
        </w:rPr>
        <w:t>ESC</w:t>
      </w:r>
      <w:r w:rsidRPr="006343A1">
        <w:rPr>
          <w:lang w:val="en-GB"/>
        </w:rPr>
        <w:tab/>
        <w:t>Electronic Stability Control</w:t>
      </w:r>
    </w:p>
    <w:p w:rsidR="00DD596D" w:rsidRPr="006343A1" w:rsidRDefault="00DD596D" w:rsidP="00DD596D">
      <w:pPr>
        <w:rPr>
          <w:lang w:val="en-GB"/>
        </w:rPr>
      </w:pPr>
      <w:r w:rsidRPr="006343A1">
        <w:rPr>
          <w:lang w:val="en-GB"/>
        </w:rPr>
        <w:t>FOV</w:t>
      </w:r>
      <w:r w:rsidRPr="006343A1">
        <w:rPr>
          <w:lang w:val="en-GB"/>
        </w:rPr>
        <w:tab/>
        <w:t>Field Of View</w:t>
      </w:r>
    </w:p>
    <w:p w:rsidR="00DD596D" w:rsidRPr="006343A1" w:rsidRDefault="00DD596D" w:rsidP="00DD596D">
      <w:pPr>
        <w:rPr>
          <w:lang w:val="en-GB"/>
        </w:rPr>
      </w:pPr>
      <w:r w:rsidRPr="006343A1">
        <w:rPr>
          <w:lang w:val="en-GB"/>
        </w:rPr>
        <w:t>GSR</w:t>
      </w:r>
      <w:r w:rsidRPr="006343A1">
        <w:rPr>
          <w:lang w:val="en-GB"/>
        </w:rPr>
        <w:tab/>
        <w:t>Galvanic Skin Response</w:t>
      </w:r>
    </w:p>
    <w:p w:rsidR="00DD596D" w:rsidRPr="006343A1" w:rsidRDefault="00DD596D" w:rsidP="00DD596D">
      <w:pPr>
        <w:rPr>
          <w:lang w:val="en-GB"/>
        </w:rPr>
      </w:pPr>
      <w:r w:rsidRPr="006343A1">
        <w:rPr>
          <w:lang w:val="en-GB"/>
        </w:rPr>
        <w:t>HMI</w:t>
      </w:r>
      <w:r w:rsidRPr="006343A1">
        <w:rPr>
          <w:lang w:val="en-GB"/>
        </w:rPr>
        <w:tab/>
        <w:t>Human Machine Interaction</w:t>
      </w:r>
    </w:p>
    <w:p w:rsidR="00DD596D" w:rsidRPr="006343A1" w:rsidRDefault="00DD596D" w:rsidP="00DD596D">
      <w:pPr>
        <w:rPr>
          <w:lang w:val="en-GB"/>
        </w:rPr>
      </w:pPr>
      <w:proofErr w:type="spellStart"/>
      <w:proofErr w:type="gramStart"/>
      <w:r w:rsidRPr="006343A1">
        <w:rPr>
          <w:lang w:val="en-GB"/>
        </w:rPr>
        <w:t>ms</w:t>
      </w:r>
      <w:proofErr w:type="spellEnd"/>
      <w:proofErr w:type="gramEnd"/>
      <w:r w:rsidRPr="006343A1">
        <w:rPr>
          <w:lang w:val="en-GB"/>
        </w:rPr>
        <w:tab/>
        <w:t>milliseconds</w:t>
      </w:r>
    </w:p>
    <w:p w:rsidR="00DD596D" w:rsidRPr="006343A1" w:rsidRDefault="00DD596D" w:rsidP="00DD596D">
      <w:pPr>
        <w:rPr>
          <w:lang w:val="en-GB"/>
        </w:rPr>
      </w:pPr>
      <w:r w:rsidRPr="006343A1">
        <w:rPr>
          <w:lang w:val="en-GB"/>
        </w:rPr>
        <w:t>µ</w:t>
      </w:r>
      <w:r w:rsidRPr="006343A1">
        <w:rPr>
          <w:lang w:val="en-GB"/>
        </w:rPr>
        <w:tab/>
      </w:r>
      <w:proofErr w:type="gramStart"/>
      <w:r w:rsidRPr="006343A1">
        <w:rPr>
          <w:lang w:val="en-GB"/>
        </w:rPr>
        <w:t>coefficient</w:t>
      </w:r>
      <w:proofErr w:type="gramEnd"/>
      <w:r w:rsidRPr="006343A1">
        <w:rPr>
          <w:lang w:val="en-GB"/>
        </w:rPr>
        <w:t xml:space="preserve"> of friction between tyre and road</w:t>
      </w:r>
    </w:p>
    <w:p w:rsidR="00DD596D" w:rsidRPr="006343A1" w:rsidRDefault="00DD596D" w:rsidP="00DD596D">
      <w:pPr>
        <w:rPr>
          <w:lang w:val="en-GB"/>
        </w:rPr>
      </w:pPr>
      <w:r w:rsidRPr="006343A1">
        <w:rPr>
          <w:lang w:val="en-GB"/>
        </w:rPr>
        <w:t>SDDRM</w:t>
      </w:r>
      <w:r w:rsidRPr="006343A1">
        <w:rPr>
          <w:lang w:val="en-GB"/>
        </w:rPr>
        <w:tab/>
        <w:t>System Development Design Review Meeting</w:t>
      </w:r>
    </w:p>
    <w:p w:rsidR="00DD596D" w:rsidRPr="006343A1" w:rsidRDefault="00DD596D" w:rsidP="00DD596D">
      <w:pPr>
        <w:rPr>
          <w:lang w:val="en-GB"/>
        </w:rPr>
      </w:pPr>
      <w:r w:rsidRPr="006343A1">
        <w:rPr>
          <w:lang w:val="en-GB"/>
        </w:rPr>
        <w:t>TBS</w:t>
      </w:r>
      <w:r w:rsidRPr="006343A1">
        <w:rPr>
          <w:lang w:val="en-GB"/>
        </w:rPr>
        <w:tab/>
        <w:t xml:space="preserve">Test </w:t>
      </w:r>
      <w:proofErr w:type="gramStart"/>
      <w:r w:rsidRPr="006343A1">
        <w:rPr>
          <w:lang w:val="en-GB"/>
        </w:rPr>
        <w:t>Before</w:t>
      </w:r>
      <w:proofErr w:type="gramEnd"/>
      <w:r w:rsidRPr="006343A1">
        <w:rPr>
          <w:lang w:val="en-GB"/>
        </w:rPr>
        <w:t xml:space="preserve"> Shipment</w:t>
      </w:r>
    </w:p>
    <w:p w:rsidR="00DD596D" w:rsidRPr="006343A1" w:rsidRDefault="00DD596D" w:rsidP="00DD596D">
      <w:pPr>
        <w:rPr>
          <w:lang w:val="en-GB"/>
        </w:rPr>
      </w:pPr>
      <w:r w:rsidRPr="006343A1">
        <w:rPr>
          <w:lang w:val="en-GB"/>
        </w:rPr>
        <w:t>TN-S</w:t>
      </w:r>
      <w:r w:rsidRPr="006343A1">
        <w:rPr>
          <w:lang w:val="en-GB"/>
        </w:rPr>
        <w:tab/>
        <w:t>Cable with separate neutral and ground conductor</w:t>
      </w:r>
    </w:p>
    <w:p w:rsidR="00DD596D" w:rsidRPr="006343A1" w:rsidRDefault="00DD596D" w:rsidP="00DD596D">
      <w:pPr>
        <w:rPr>
          <w:lang w:val="en-GB"/>
        </w:rPr>
      </w:pPr>
      <w:r w:rsidRPr="006343A1">
        <w:rPr>
          <w:lang w:val="en-GB"/>
        </w:rPr>
        <w:t>UPS</w:t>
      </w:r>
      <w:r w:rsidRPr="006343A1">
        <w:rPr>
          <w:lang w:val="en-GB"/>
        </w:rPr>
        <w:tab/>
        <w:t>Uninterrupted Power Supply</w:t>
      </w:r>
    </w:p>
    <w:p w:rsidR="00DD596D" w:rsidRPr="006343A1" w:rsidRDefault="00DD596D" w:rsidP="00DD596D">
      <w:pPr>
        <w:rPr>
          <w:lang w:val="en-GB"/>
        </w:rPr>
      </w:pPr>
      <w:r w:rsidRPr="006343A1">
        <w:rPr>
          <w:lang w:val="en-GB"/>
        </w:rPr>
        <w:t>SIM</w:t>
      </w:r>
      <w:r w:rsidRPr="006343A1">
        <w:rPr>
          <w:lang w:val="en-GB"/>
        </w:rPr>
        <w:tab/>
        <w:t>Simulator</w:t>
      </w:r>
    </w:p>
    <w:p w:rsidR="00DD596D" w:rsidRPr="006343A1" w:rsidRDefault="00DD596D" w:rsidP="00DD596D">
      <w:pPr>
        <w:rPr>
          <w:u w:val="single"/>
          <w:lang w:val="en-GB"/>
        </w:rPr>
      </w:pPr>
    </w:p>
    <w:p w:rsidR="00DD596D" w:rsidRPr="006343A1" w:rsidRDefault="00DD596D" w:rsidP="00DD596D">
      <w:pPr>
        <w:rPr>
          <w:u w:val="single"/>
          <w:lang w:val="en-GB"/>
        </w:rPr>
      </w:pPr>
    </w:p>
    <w:p w:rsidR="00DD596D" w:rsidRPr="006343A1" w:rsidRDefault="00DD596D" w:rsidP="00DD596D">
      <w:pPr>
        <w:rPr>
          <w:u w:val="single"/>
          <w:lang w:val="en-GB"/>
        </w:rPr>
      </w:pPr>
    </w:p>
    <w:p w:rsidR="00DD596D" w:rsidRPr="006343A1" w:rsidRDefault="00DD596D" w:rsidP="00DD596D">
      <w:pPr>
        <w:rPr>
          <w:u w:val="single"/>
          <w:lang w:val="en-GB"/>
        </w:rPr>
      </w:pPr>
      <w:r w:rsidRPr="006343A1">
        <w:rPr>
          <w:u w:val="single"/>
          <w:lang w:val="en-GB"/>
        </w:rPr>
        <w:t>Notes on requirements:</w:t>
      </w:r>
    </w:p>
    <w:p w:rsidR="00DD596D" w:rsidRPr="006343A1" w:rsidRDefault="00DD596D" w:rsidP="00DD596D">
      <w:pPr>
        <w:rPr>
          <w:lang w:val="en-GB"/>
        </w:rPr>
      </w:pPr>
      <w:r w:rsidRPr="006343A1">
        <w:rPr>
          <w:i/>
          <w:iCs/>
          <w:highlight w:val="yellow"/>
          <w:lang w:val="en-GB"/>
        </w:rPr>
        <w:t xml:space="preserve"> [</w:t>
      </w:r>
      <w:proofErr w:type="gramStart"/>
      <w:r w:rsidRPr="006343A1">
        <w:rPr>
          <w:i/>
          <w:iCs/>
          <w:highlight w:val="yellow"/>
          <w:lang w:val="en-GB"/>
        </w:rPr>
        <w:t>only</w:t>
      </w:r>
      <w:proofErr w:type="gramEnd"/>
      <w:r w:rsidRPr="006343A1">
        <w:rPr>
          <w:i/>
          <w:iCs/>
          <w:highlight w:val="yellow"/>
          <w:lang w:val="en-GB"/>
        </w:rPr>
        <w:t xml:space="preserve"> applicable for </w:t>
      </w:r>
      <w:r w:rsidRPr="003611C1">
        <w:rPr>
          <w:b/>
          <w:i/>
          <w:iCs/>
          <w:highlight w:val="yellow"/>
          <w:lang w:val="en-GB"/>
        </w:rPr>
        <w:t xml:space="preserve">Truck </w:t>
      </w:r>
      <w:r w:rsidRPr="006343A1">
        <w:rPr>
          <w:b/>
          <w:bCs/>
          <w:i/>
          <w:iCs/>
          <w:highlight w:val="yellow"/>
          <w:lang w:val="en-GB"/>
        </w:rPr>
        <w:t>SIM</w:t>
      </w:r>
      <w:r w:rsidRPr="006343A1">
        <w:rPr>
          <w:i/>
          <w:iCs/>
          <w:highlight w:val="yellow"/>
          <w:lang w:val="en-GB"/>
        </w:rPr>
        <w:t>]</w:t>
      </w:r>
      <w:r w:rsidRPr="006343A1">
        <w:rPr>
          <w:lang w:val="en-GB"/>
        </w:rPr>
        <w:t xml:space="preserve"> – </w:t>
      </w:r>
      <w:proofErr w:type="gramStart"/>
      <w:r w:rsidRPr="006343A1">
        <w:rPr>
          <w:lang w:val="en-GB"/>
        </w:rPr>
        <w:t>requirement</w:t>
      </w:r>
      <w:proofErr w:type="gramEnd"/>
      <w:r w:rsidRPr="006343A1">
        <w:rPr>
          <w:lang w:val="en-GB"/>
        </w:rPr>
        <w:t xml:space="preserve"> is only </w:t>
      </w:r>
      <w:r>
        <w:rPr>
          <w:lang w:val="en-GB"/>
        </w:rPr>
        <w:t>applicable to truck simulator</w:t>
      </w:r>
      <w:r w:rsidRPr="006343A1">
        <w:rPr>
          <w:lang w:val="en-GB"/>
        </w:rPr>
        <w:t xml:space="preserve"> (Truck)</w:t>
      </w:r>
    </w:p>
    <w:p w:rsidR="00DD596D" w:rsidRPr="006343A1" w:rsidRDefault="00DD596D" w:rsidP="00DD596D">
      <w:pPr>
        <w:rPr>
          <w:lang w:val="en-GB"/>
        </w:rPr>
      </w:pPr>
      <w:r>
        <w:rPr>
          <w:i/>
          <w:iCs/>
          <w:highlight w:val="yellow"/>
          <w:lang w:val="en-GB"/>
        </w:rPr>
        <w:t>[</w:t>
      </w:r>
      <w:proofErr w:type="gramStart"/>
      <w:r>
        <w:rPr>
          <w:i/>
          <w:iCs/>
          <w:highlight w:val="yellow"/>
          <w:lang w:val="en-GB"/>
        </w:rPr>
        <w:t>only</w:t>
      </w:r>
      <w:proofErr w:type="gramEnd"/>
      <w:r>
        <w:rPr>
          <w:i/>
          <w:iCs/>
          <w:highlight w:val="yellow"/>
          <w:lang w:val="en-GB"/>
        </w:rPr>
        <w:t xml:space="preserve"> applicable for </w:t>
      </w:r>
      <w:r w:rsidRPr="003611C1">
        <w:rPr>
          <w:b/>
          <w:i/>
          <w:iCs/>
          <w:highlight w:val="yellow"/>
          <w:lang w:val="en-GB"/>
        </w:rPr>
        <w:t>Bus</w:t>
      </w:r>
      <w:r w:rsidRPr="006343A1">
        <w:rPr>
          <w:i/>
          <w:iCs/>
          <w:highlight w:val="yellow"/>
          <w:lang w:val="en-GB"/>
        </w:rPr>
        <w:t xml:space="preserve"> </w:t>
      </w:r>
      <w:r w:rsidRPr="006343A1">
        <w:rPr>
          <w:b/>
          <w:bCs/>
          <w:i/>
          <w:iCs/>
          <w:highlight w:val="yellow"/>
          <w:lang w:val="en-GB"/>
        </w:rPr>
        <w:t>SIM]</w:t>
      </w:r>
      <w:r w:rsidRPr="006343A1">
        <w:rPr>
          <w:lang w:val="en-GB"/>
        </w:rPr>
        <w:t xml:space="preserve"> – </w:t>
      </w:r>
      <w:proofErr w:type="gramStart"/>
      <w:r w:rsidRPr="006343A1">
        <w:rPr>
          <w:lang w:val="en-GB"/>
        </w:rPr>
        <w:t>requirement</w:t>
      </w:r>
      <w:proofErr w:type="gramEnd"/>
      <w:r w:rsidRPr="006343A1">
        <w:rPr>
          <w:lang w:val="en-GB"/>
        </w:rPr>
        <w:t xml:space="preserve"> is only applicable to bus simulator (Bus)</w:t>
      </w:r>
    </w:p>
    <w:p w:rsidR="00DD596D" w:rsidRPr="006343A1" w:rsidRDefault="00DD596D" w:rsidP="00DD596D">
      <w:pPr>
        <w:rPr>
          <w:lang w:val="en-GB"/>
        </w:rPr>
      </w:pPr>
      <w:r w:rsidRPr="006343A1">
        <w:rPr>
          <w:b/>
          <w:bCs/>
          <w:lang w:val="en-GB"/>
        </w:rPr>
        <w:t xml:space="preserve"> “MUST”</w:t>
      </w:r>
      <w:r w:rsidRPr="006343A1">
        <w:rPr>
          <w:lang w:val="en-GB"/>
        </w:rPr>
        <w:t xml:space="preserve"> – this note is mentioned with every requirement which must be fulfilled by tenderer </w:t>
      </w:r>
    </w:p>
    <w:p w:rsidR="00DD596D" w:rsidRPr="006343A1" w:rsidRDefault="00DD596D" w:rsidP="00DD596D">
      <w:pPr>
        <w:rPr>
          <w:b/>
          <w:bCs/>
          <w:lang w:val="en-GB"/>
        </w:rPr>
      </w:pPr>
      <w:r w:rsidRPr="006343A1">
        <w:rPr>
          <w:b/>
          <w:bCs/>
          <w:lang w:val="en-GB"/>
        </w:rPr>
        <w:t xml:space="preserve"> “SHOULD” – </w:t>
      </w:r>
      <w:r w:rsidRPr="006343A1">
        <w:rPr>
          <w:lang w:val="en-GB"/>
        </w:rPr>
        <w:t>this note is mentioned with every requirement which does not have to be unconditionally fulfilled, but it improves the comfort and quality of the use of the simulator for the needs of CDV, and therefore, the number and solution of requirements “</w:t>
      </w:r>
      <w:proofErr w:type="gramStart"/>
      <w:r w:rsidRPr="006343A1">
        <w:rPr>
          <w:lang w:val="en-GB"/>
        </w:rPr>
        <w:t>SHOULD” shall</w:t>
      </w:r>
      <w:proofErr w:type="gramEnd"/>
      <w:r w:rsidRPr="006343A1">
        <w:rPr>
          <w:lang w:val="en-GB"/>
        </w:rPr>
        <w:t xml:space="preserve"> be taken into account when awarding the tender. </w:t>
      </w:r>
    </w:p>
    <w:p w:rsidR="00DD596D" w:rsidRPr="006343A1" w:rsidRDefault="00DD596D" w:rsidP="00DD596D">
      <w:pPr>
        <w:pStyle w:val="Nadpis2"/>
        <w:rPr>
          <w:rFonts w:ascii="Times New Roman" w:hAnsi="Times New Roman"/>
          <w:sz w:val="22"/>
          <w:szCs w:val="22"/>
          <w:lang w:val="en-GB"/>
        </w:rPr>
      </w:pPr>
      <w:bookmarkStart w:id="25" w:name="_Toc345842372"/>
      <w:bookmarkStart w:id="26" w:name="_Toc384997109"/>
      <w:r w:rsidRPr="006343A1">
        <w:rPr>
          <w:rFonts w:ascii="Times New Roman" w:hAnsi="Times New Roman"/>
          <w:sz w:val="22"/>
          <w:szCs w:val="22"/>
          <w:lang w:val="en-GB"/>
        </w:rPr>
        <w:t>Scope of work</w:t>
      </w:r>
      <w:bookmarkEnd w:id="25"/>
      <w:bookmarkEnd w:id="26"/>
    </w:p>
    <w:p w:rsidR="00DD596D" w:rsidRPr="006343A1" w:rsidRDefault="00DD596D" w:rsidP="00DD596D">
      <w:pPr>
        <w:rPr>
          <w:lang w:val="en-GB"/>
        </w:rPr>
      </w:pPr>
      <w:r w:rsidRPr="006343A1">
        <w:rPr>
          <w:lang w:val="en-GB"/>
        </w:rPr>
        <w:t>• Delivery of a fully operational driving simulator according to technical specification parameters, including equipment to log data from experiments.</w:t>
      </w:r>
    </w:p>
    <w:p w:rsidR="00DD596D" w:rsidRPr="006343A1" w:rsidRDefault="00DD596D" w:rsidP="00DD596D">
      <w:pPr>
        <w:rPr>
          <w:lang w:val="en-GB"/>
        </w:rPr>
      </w:pPr>
      <w:r w:rsidRPr="006343A1">
        <w:rPr>
          <w:lang w:val="en-GB"/>
        </w:rPr>
        <w:t>• Installation of all delivered equipment at CDV premises</w:t>
      </w:r>
    </w:p>
    <w:p w:rsidR="00DD596D" w:rsidRPr="006343A1" w:rsidRDefault="00DD596D" w:rsidP="00DD596D">
      <w:pPr>
        <w:rPr>
          <w:lang w:val="en-GB"/>
        </w:rPr>
      </w:pPr>
      <w:r w:rsidRPr="006343A1">
        <w:rPr>
          <w:lang w:val="en-GB"/>
        </w:rPr>
        <w:t>• Transportation, loading and unloading to the CDV site, including</w:t>
      </w:r>
      <w:r>
        <w:rPr>
          <w:lang w:val="en-GB"/>
        </w:rPr>
        <w:t xml:space="preserve"> crating</w:t>
      </w:r>
      <w:r w:rsidRPr="006343A1">
        <w:rPr>
          <w:lang w:val="en-GB"/>
        </w:rPr>
        <w:t>.</w:t>
      </w:r>
    </w:p>
    <w:p w:rsidR="00DD596D" w:rsidRPr="006343A1" w:rsidRDefault="00DD596D" w:rsidP="00DD596D">
      <w:pPr>
        <w:rPr>
          <w:lang w:val="en-GB"/>
        </w:rPr>
      </w:pPr>
      <w:r w:rsidRPr="006343A1">
        <w:rPr>
          <w:lang w:val="en-GB"/>
        </w:rPr>
        <w:t>• Training of operating and maintenance personnel in the scope required for the operation and maintenance of simulator</w:t>
      </w:r>
    </w:p>
    <w:p w:rsidR="00DD596D" w:rsidRPr="006343A1" w:rsidRDefault="00DD596D" w:rsidP="00DD596D">
      <w:pPr>
        <w:pStyle w:val="Odstavecseseznamem"/>
        <w:numPr>
          <w:ilvl w:val="0"/>
          <w:numId w:val="22"/>
        </w:numPr>
        <w:rPr>
          <w:lang w:val="en-GB"/>
        </w:rPr>
      </w:pPr>
      <w:r w:rsidRPr="006343A1">
        <w:rPr>
          <w:lang w:val="en-GB"/>
        </w:rPr>
        <w:t>servicing, maintenance, spare parts delivery and other services specified in the contract</w:t>
      </w:r>
    </w:p>
    <w:p w:rsidR="00DD596D" w:rsidRPr="006343A1" w:rsidRDefault="00DD596D" w:rsidP="00DD596D">
      <w:pPr>
        <w:pStyle w:val="Odstavecseseznamem"/>
        <w:numPr>
          <w:ilvl w:val="0"/>
          <w:numId w:val="22"/>
        </w:numPr>
        <w:rPr>
          <w:lang w:val="en-GB"/>
        </w:rPr>
      </w:pPr>
      <w:proofErr w:type="gramStart"/>
      <w:r w:rsidRPr="006343A1">
        <w:rPr>
          <w:lang w:val="en-GB"/>
        </w:rPr>
        <w:t>delivery</w:t>
      </w:r>
      <w:proofErr w:type="gramEnd"/>
      <w:r w:rsidRPr="006343A1">
        <w:rPr>
          <w:lang w:val="en-GB"/>
        </w:rPr>
        <w:t xml:space="preserve"> must include operating manuals from mechanical and electrical viewpoint, and a list of recommended spare parts. All documentation must be delivered in two (2) paper copies. The documentation must also be delivered in electronic form.  </w:t>
      </w:r>
    </w:p>
    <w:p w:rsidR="00DD596D" w:rsidRPr="006343A1" w:rsidRDefault="00DD596D" w:rsidP="00DD596D">
      <w:pPr>
        <w:pStyle w:val="Nadpis2"/>
        <w:rPr>
          <w:rFonts w:ascii="Times New Roman" w:hAnsi="Times New Roman"/>
          <w:sz w:val="22"/>
          <w:szCs w:val="22"/>
          <w:lang w:val="en-GB"/>
        </w:rPr>
      </w:pPr>
      <w:bookmarkStart w:id="27" w:name="_Toc345842373"/>
      <w:bookmarkStart w:id="28" w:name="_Toc384997110"/>
      <w:r w:rsidRPr="006343A1">
        <w:rPr>
          <w:rFonts w:ascii="Times New Roman" w:hAnsi="Times New Roman"/>
          <w:sz w:val="22"/>
          <w:szCs w:val="22"/>
          <w:lang w:val="en-GB"/>
        </w:rPr>
        <w:t>Items not included in the supplier’s Scope of work</w:t>
      </w:r>
      <w:bookmarkEnd w:id="27"/>
      <w:bookmarkEnd w:id="28"/>
      <w:r w:rsidRPr="006343A1">
        <w:rPr>
          <w:rFonts w:ascii="Times New Roman" w:hAnsi="Times New Roman"/>
          <w:sz w:val="22"/>
          <w:szCs w:val="22"/>
          <w:lang w:val="en-GB"/>
        </w:rPr>
        <w:t xml:space="preserve"> </w:t>
      </w:r>
    </w:p>
    <w:p w:rsidR="00DD596D" w:rsidRPr="006343A1" w:rsidRDefault="00DD596D" w:rsidP="00DD596D">
      <w:pPr>
        <w:rPr>
          <w:lang w:val="en-GB"/>
        </w:rPr>
      </w:pPr>
      <w:r w:rsidRPr="006343A1">
        <w:rPr>
          <w:lang w:val="en-GB"/>
        </w:rPr>
        <w:t xml:space="preserve">The following equipment and services will be supplied by CDV: </w:t>
      </w:r>
    </w:p>
    <w:p w:rsidR="00DD596D" w:rsidRPr="006343A1" w:rsidRDefault="00DD596D" w:rsidP="00DD596D">
      <w:pPr>
        <w:pStyle w:val="Odstavecseseznamem"/>
        <w:numPr>
          <w:ilvl w:val="0"/>
          <w:numId w:val="7"/>
        </w:numPr>
        <w:rPr>
          <w:lang w:val="en-GB"/>
        </w:rPr>
      </w:pPr>
      <w:r w:rsidRPr="006343A1">
        <w:rPr>
          <w:lang w:val="en-GB"/>
        </w:rPr>
        <w:t xml:space="preserve">Electrical power supply, three phase 400V, </w:t>
      </w:r>
      <w:smartTag w:uri="urn:schemas-microsoft-com:office:smarttags" w:element="metricconverter">
        <w:smartTagPr>
          <w:attr w:name="ProductID" w:val="1 m"/>
        </w:smartTagPr>
        <w:r w:rsidRPr="006343A1">
          <w:rPr>
            <w:lang w:val="en-GB"/>
          </w:rPr>
          <w:t xml:space="preserve">50 </w:t>
        </w:r>
        <w:smartTag w:uri="urn:schemas-microsoft-com:office:smarttags" w:element="metricconverter">
          <w:smartTagPr>
            <w:attr w:name="ProductID" w:val="1 m"/>
          </w:smartTagPr>
          <w:r w:rsidRPr="006343A1">
            <w:rPr>
              <w:lang w:val="en-GB"/>
            </w:rPr>
            <w:t>Hz</w:t>
          </w:r>
        </w:smartTag>
        <w:r w:rsidRPr="006343A1">
          <w:rPr>
            <w:lang w:val="en-GB"/>
          </w:rPr>
          <w:t xml:space="preserve">, </w:t>
        </w:r>
        <w:smartTag w:uri="urn:schemas-microsoft-com:office:smarttags" w:element="metricconverter">
          <w:smartTagPr>
            <w:attr w:name="ProductID" w:val="1 m"/>
          </w:smartTagPr>
          <w:r w:rsidRPr="006343A1">
            <w:rPr>
              <w:lang w:val="en-GB"/>
            </w:rPr>
            <w:t>TN</w:t>
          </w:r>
        </w:smartTag>
      </w:smartTag>
      <w:r w:rsidRPr="006343A1">
        <w:rPr>
          <w:lang w:val="en-GB"/>
        </w:rPr>
        <w:t>-S and single phase 230V, 50 Hz.</w:t>
      </w:r>
    </w:p>
    <w:p w:rsidR="00DD596D" w:rsidRPr="006343A1" w:rsidRDefault="00DD596D" w:rsidP="00DD596D">
      <w:pPr>
        <w:pStyle w:val="Odstavecseseznamem"/>
        <w:numPr>
          <w:ilvl w:val="0"/>
          <w:numId w:val="7"/>
        </w:numPr>
        <w:rPr>
          <w:lang w:val="en-GB"/>
        </w:rPr>
      </w:pPr>
      <w:r w:rsidRPr="006343A1">
        <w:rPr>
          <w:lang w:val="en-GB"/>
        </w:rPr>
        <w:t>Ventilation</w:t>
      </w:r>
    </w:p>
    <w:p w:rsidR="00DD596D" w:rsidRPr="006343A1" w:rsidRDefault="00DD596D" w:rsidP="00DD596D">
      <w:pPr>
        <w:pStyle w:val="Odstavecseseznamem"/>
        <w:numPr>
          <w:ilvl w:val="0"/>
          <w:numId w:val="7"/>
        </w:numPr>
        <w:rPr>
          <w:lang w:val="en-GB"/>
        </w:rPr>
      </w:pPr>
      <w:r w:rsidRPr="006343A1">
        <w:rPr>
          <w:lang w:val="en-GB"/>
        </w:rPr>
        <w:t xml:space="preserve">Installation of cable ducts forming part of the building structure </w:t>
      </w:r>
    </w:p>
    <w:p w:rsidR="00DD596D" w:rsidRPr="006343A1" w:rsidRDefault="00DD596D" w:rsidP="00DD596D">
      <w:pPr>
        <w:pStyle w:val="Odstavecseseznamem"/>
        <w:numPr>
          <w:ilvl w:val="0"/>
          <w:numId w:val="7"/>
        </w:numPr>
        <w:rPr>
          <w:lang w:val="en-GB"/>
        </w:rPr>
      </w:pPr>
      <w:r w:rsidRPr="006343A1">
        <w:rPr>
          <w:lang w:val="en-GB"/>
        </w:rPr>
        <w:t xml:space="preserve">Safety system to assure unauthorised personnel does not enters the facility during operation  </w:t>
      </w:r>
    </w:p>
    <w:p w:rsidR="00DD596D" w:rsidRPr="006343A1" w:rsidRDefault="00DD596D" w:rsidP="00DD596D">
      <w:pPr>
        <w:rPr>
          <w:lang w:val="en-GB"/>
        </w:rPr>
      </w:pPr>
    </w:p>
    <w:p w:rsidR="00DD596D" w:rsidRPr="006343A1" w:rsidRDefault="00DD596D" w:rsidP="00DD596D">
      <w:pPr>
        <w:rPr>
          <w:lang w:val="en-GB"/>
        </w:rPr>
      </w:pPr>
    </w:p>
    <w:p w:rsidR="00DD596D" w:rsidRPr="006343A1" w:rsidRDefault="00DD596D" w:rsidP="00DD596D">
      <w:pPr>
        <w:pStyle w:val="Nadpis1"/>
        <w:rPr>
          <w:rFonts w:ascii="Times New Roman" w:hAnsi="Times New Roman" w:cs="Times New Roman"/>
          <w:sz w:val="22"/>
          <w:szCs w:val="22"/>
          <w:lang w:val="en-GB"/>
        </w:rPr>
      </w:pPr>
      <w:bookmarkStart w:id="29" w:name="_Toc384997111"/>
      <w:r w:rsidRPr="006343A1">
        <w:rPr>
          <w:rFonts w:ascii="Times New Roman" w:hAnsi="Times New Roman" w:cs="Times New Roman"/>
          <w:sz w:val="22"/>
          <w:szCs w:val="22"/>
          <w:lang w:val="en-GB"/>
        </w:rPr>
        <w:lastRenderedPageBreak/>
        <w:t>Simulator specification</w:t>
      </w:r>
      <w:bookmarkEnd w:id="29"/>
    </w:p>
    <w:p w:rsidR="00DD596D" w:rsidRPr="006343A1" w:rsidRDefault="00DD596D" w:rsidP="00DD596D">
      <w:pPr>
        <w:pStyle w:val="Nadpis3"/>
        <w:rPr>
          <w:rFonts w:ascii="Times New Roman" w:hAnsi="Times New Roman" w:cs="Times New Roman"/>
          <w:lang w:val="en-GB"/>
        </w:rPr>
      </w:pPr>
    </w:p>
    <w:p w:rsidR="00DD596D" w:rsidRPr="006343A1" w:rsidRDefault="00DD596D" w:rsidP="00DD596D">
      <w:pPr>
        <w:pStyle w:val="Nadpis3"/>
        <w:rPr>
          <w:rFonts w:ascii="Times New Roman" w:hAnsi="Times New Roman" w:cs="Times New Roman"/>
          <w:lang w:val="en-GB"/>
        </w:rPr>
      </w:pPr>
      <w:bookmarkStart w:id="30" w:name="_Toc384997112"/>
      <w:r w:rsidRPr="006343A1">
        <w:rPr>
          <w:rFonts w:ascii="Times New Roman" w:hAnsi="Times New Roman" w:cs="Times New Roman"/>
          <w:lang w:val="en-GB"/>
        </w:rPr>
        <w:t>Model scheme of simulator environment</w:t>
      </w:r>
      <w:bookmarkEnd w:id="30"/>
    </w:p>
    <w:p w:rsidR="00DD596D" w:rsidRPr="006343A1" w:rsidRDefault="00DD596D" w:rsidP="00DD596D">
      <w:pPr>
        <w:rPr>
          <w:lang w:val="en-GB"/>
        </w:rPr>
      </w:pPr>
      <w:r w:rsidRPr="006343A1">
        <w:rPr>
          <w:lang w:val="en-GB"/>
        </w:rPr>
        <w:t xml:space="preserve"> </w:t>
      </w:r>
      <w:r w:rsidRPr="006343A1">
        <w:rPr>
          <w:noProof/>
          <w:lang w:val="cs-CZ" w:eastAsia="cs-CZ"/>
        </w:rPr>
        <w:drawing>
          <wp:inline distT="0" distB="0" distL="0" distR="0" wp14:anchorId="5C9DDC29" wp14:editId="2F13FEF7">
            <wp:extent cx="5753100" cy="41719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4171950"/>
                    </a:xfrm>
                    <a:prstGeom prst="rect">
                      <a:avLst/>
                    </a:prstGeom>
                    <a:noFill/>
                    <a:ln>
                      <a:noFill/>
                    </a:ln>
                  </pic:spPr>
                </pic:pic>
              </a:graphicData>
            </a:graphic>
          </wp:inline>
        </w:drawing>
      </w:r>
    </w:p>
    <w:p w:rsidR="00DD596D" w:rsidRPr="006343A1" w:rsidRDefault="00DD596D" w:rsidP="00DD596D">
      <w:pPr>
        <w:jc w:val="center"/>
        <w:rPr>
          <w:lang w:val="en-GB"/>
        </w:rPr>
      </w:pPr>
      <w:r w:rsidRPr="006343A1">
        <w:rPr>
          <w:lang w:val="en-GB"/>
        </w:rPr>
        <w:t xml:space="preserve">SIM laboratory shall contain </w:t>
      </w:r>
      <w:r w:rsidRPr="006343A1">
        <w:rPr>
          <w:b/>
          <w:lang w:val="en-GB"/>
        </w:rPr>
        <w:t>1 moving base</w:t>
      </w:r>
      <w:r w:rsidRPr="006343A1">
        <w:rPr>
          <w:lang w:val="en-GB"/>
        </w:rPr>
        <w:t xml:space="preserve"> specified below in the requirements</w:t>
      </w:r>
    </w:p>
    <w:p w:rsidR="00DD596D" w:rsidRPr="006343A1" w:rsidRDefault="00DD596D" w:rsidP="00DD596D">
      <w:pPr>
        <w:rPr>
          <w:lang w:val="en-GB"/>
        </w:rPr>
      </w:pPr>
      <w:r w:rsidRPr="006343A1">
        <w:rPr>
          <w:b/>
          <w:bCs/>
          <w:lang w:val="en-GB"/>
        </w:rPr>
        <w:t>SIM TRUCK+BUS</w:t>
      </w:r>
      <w:r w:rsidRPr="006343A1">
        <w:rPr>
          <w:lang w:val="en-GB"/>
        </w:rPr>
        <w:t xml:space="preserve"> – cabin of vehicle Truck and Bus, which is placed at the moving base platform (PZ), a truck cabin with potential modification to bus cabin is placed at this platform </w:t>
      </w:r>
    </w:p>
    <w:p w:rsidR="00DD596D" w:rsidRPr="006343A1" w:rsidRDefault="00DD596D" w:rsidP="00DD596D">
      <w:pPr>
        <w:rPr>
          <w:lang w:val="en-GB"/>
        </w:rPr>
      </w:pPr>
      <w:r w:rsidRPr="006343A1">
        <w:rPr>
          <w:b/>
          <w:bCs/>
          <w:lang w:val="en-GB"/>
        </w:rPr>
        <w:t>PP</w:t>
      </w:r>
      <w:r w:rsidRPr="006343A1">
        <w:rPr>
          <w:lang w:val="en-GB"/>
        </w:rPr>
        <w:t xml:space="preserve"> – Projection system of virtual traffic environment of Truck and Bus</w:t>
      </w:r>
    </w:p>
    <w:p w:rsidR="00DD596D" w:rsidRPr="006343A1" w:rsidRDefault="00DD596D" w:rsidP="00DD596D">
      <w:pPr>
        <w:rPr>
          <w:lang w:val="en-GB"/>
        </w:rPr>
      </w:pPr>
      <w:r w:rsidRPr="006343A1">
        <w:rPr>
          <w:b/>
          <w:bCs/>
          <w:lang w:val="en-GB"/>
        </w:rPr>
        <w:t>PZ</w:t>
      </w:r>
      <w:r w:rsidRPr="006343A1">
        <w:rPr>
          <w:lang w:val="en-GB"/>
        </w:rPr>
        <w:t xml:space="preserve"> – Moving base of Truck and Bus (3 or 6 degrees of freedom)</w:t>
      </w:r>
    </w:p>
    <w:p w:rsidR="00DD596D" w:rsidRPr="006343A1" w:rsidRDefault="00DD596D" w:rsidP="00DD596D">
      <w:pPr>
        <w:rPr>
          <w:lang w:val="en-GB"/>
        </w:rPr>
      </w:pPr>
      <w:r w:rsidRPr="006343A1">
        <w:rPr>
          <w:b/>
          <w:bCs/>
          <w:lang w:val="en-GB"/>
        </w:rPr>
        <w:t>CPC</w:t>
      </w:r>
      <w:r w:rsidRPr="006343A1">
        <w:rPr>
          <w:lang w:val="en-GB"/>
        </w:rPr>
        <w:t xml:space="preserve"> – Central system of PC stations which control all simulator functions </w:t>
      </w:r>
    </w:p>
    <w:p w:rsidR="00DD596D" w:rsidRPr="006343A1" w:rsidRDefault="00DD596D" w:rsidP="00DD596D">
      <w:pPr>
        <w:rPr>
          <w:lang w:val="en-GB"/>
        </w:rPr>
      </w:pPr>
      <w:r w:rsidRPr="006343A1">
        <w:rPr>
          <w:b/>
          <w:bCs/>
          <w:lang w:val="en-GB"/>
        </w:rPr>
        <w:t>P</w:t>
      </w:r>
      <w:r w:rsidRPr="006343A1">
        <w:rPr>
          <w:lang w:val="en-GB"/>
        </w:rPr>
        <w:t xml:space="preserve"> – System of projectors displaying a traffic situation of Truck and Bus</w:t>
      </w:r>
    </w:p>
    <w:p w:rsidR="00DD596D" w:rsidRPr="006343A1" w:rsidRDefault="00DD596D" w:rsidP="00DD596D">
      <w:pPr>
        <w:rPr>
          <w:lang w:val="en-GB"/>
        </w:rPr>
      </w:pPr>
      <w:r w:rsidRPr="006343A1">
        <w:rPr>
          <w:b/>
          <w:bCs/>
          <w:lang w:val="en-GB"/>
        </w:rPr>
        <w:t>VÚ</w:t>
      </w:r>
      <w:r w:rsidRPr="006343A1">
        <w:rPr>
          <w:lang w:val="en-GB"/>
        </w:rPr>
        <w:t xml:space="preserve"> – Virtual user who participates in a traffic situation in the interaction with the simulator driver. The virtual user has a steering wheel, pedals, and a screen with a simulator traffic situation available, therefore becoming a road user.          </w:t>
      </w:r>
    </w:p>
    <w:p w:rsidR="00DD596D" w:rsidRPr="006343A1" w:rsidRDefault="00DD596D" w:rsidP="00DD596D">
      <w:pPr>
        <w:rPr>
          <w:lang w:val="en-GB"/>
        </w:rPr>
      </w:pPr>
      <w:r w:rsidRPr="006343A1">
        <w:rPr>
          <w:b/>
          <w:bCs/>
          <w:lang w:val="en-GB"/>
        </w:rPr>
        <w:t>CO</w:t>
      </w:r>
      <w:r w:rsidRPr="006343A1">
        <w:rPr>
          <w:lang w:val="en-GB"/>
        </w:rPr>
        <w:t xml:space="preserve"> – Operator’s centre, a workstation with the use of which the operator communicates with simulator drivers. The operator has available the current traffic situation from driver’s point of view (system of monitors designated as M1), maps and other relevant data on the traffic environment of a current situation (system of monitors designated as M2). In addition, the operator verbally </w:t>
      </w:r>
      <w:r w:rsidRPr="006343A1">
        <w:rPr>
          <w:lang w:val="en-GB"/>
        </w:rPr>
        <w:lastRenderedPageBreak/>
        <w:t xml:space="preserve">communicates with a driver and has available two broadcasts from driver’s cabin. At the screen (TV1) the operator can see the situation from a camera pointed at the driver, and at the screen (TV2) the operator can see the situation from a camera recording the situation in front of the driver </w:t>
      </w:r>
    </w:p>
    <w:p w:rsidR="00DD596D" w:rsidRPr="006343A1" w:rsidRDefault="00DD596D" w:rsidP="00DD596D">
      <w:pPr>
        <w:rPr>
          <w:lang w:val="en-GB"/>
        </w:rPr>
      </w:pPr>
      <w:r w:rsidRPr="006343A1">
        <w:rPr>
          <w:b/>
          <w:bCs/>
          <w:lang w:val="en-GB"/>
        </w:rPr>
        <w:t>PS</w:t>
      </w:r>
      <w:r w:rsidRPr="006343A1">
        <w:rPr>
          <w:lang w:val="en-GB"/>
        </w:rPr>
        <w:t xml:space="preserve"> – Workstation, workstation for production and adjustment of terrains (</w:t>
      </w:r>
      <w:del w:id="31" w:author="Novotna" w:date="2014-08-11T15:56:00Z">
        <w:r w:rsidRPr="006343A1" w:rsidDel="00670FEB">
          <w:rPr>
            <w:lang w:val="en-GB"/>
          </w:rPr>
          <w:delText>independent PC equipped with necessary software</w:delText>
        </w:r>
      </w:del>
      <w:ins w:id="32" w:author="Novotna" w:date="2014-08-11T15:56:00Z">
        <w:r w:rsidR="00670FEB">
          <w:rPr>
            <w:lang w:val="en-GB"/>
          </w:rPr>
          <w:t>CO workstation can be used for this pu</w:t>
        </w:r>
      </w:ins>
      <w:ins w:id="33" w:author="Novotna" w:date="2014-08-11T15:57:00Z">
        <w:r w:rsidR="00670FEB">
          <w:rPr>
            <w:lang w:val="en-GB"/>
          </w:rPr>
          <w:t>r</w:t>
        </w:r>
      </w:ins>
      <w:ins w:id="34" w:author="Novotna" w:date="2014-08-11T15:56:00Z">
        <w:r w:rsidR="00670FEB">
          <w:rPr>
            <w:lang w:val="en-GB"/>
          </w:rPr>
          <w:t>pose</w:t>
        </w:r>
      </w:ins>
      <w:r w:rsidRPr="006343A1">
        <w:rPr>
          <w:lang w:val="en-GB"/>
        </w:rPr>
        <w:t>)</w:t>
      </w:r>
    </w:p>
    <w:p w:rsidR="00DD596D" w:rsidRPr="006343A1" w:rsidRDefault="00DD596D" w:rsidP="00DD596D">
      <w:pPr>
        <w:pStyle w:val="Nadpis3"/>
        <w:jc w:val="center"/>
        <w:rPr>
          <w:rFonts w:ascii="Times New Roman" w:hAnsi="Times New Roman" w:cs="Times New Roman"/>
          <w:lang w:val="en-GB"/>
        </w:rPr>
      </w:pPr>
      <w:bookmarkStart w:id="35" w:name="_Toc384997113"/>
      <w:r w:rsidRPr="006343A1">
        <w:rPr>
          <w:rFonts w:ascii="Times New Roman" w:hAnsi="Times New Roman"/>
          <w:lang w:val="en-GB"/>
        </w:rPr>
        <w:t>Basic components of simulator environment</w:t>
      </w:r>
      <w:bookmarkEnd w:id="35"/>
    </w:p>
    <w:tbl>
      <w:tblPr>
        <w:tblpPr w:leftFromText="141" w:rightFromText="141" w:vertAnchor="text" w:horzAnchor="margin" w:tblpY="1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9"/>
        <w:gridCol w:w="986"/>
        <w:gridCol w:w="4157"/>
      </w:tblGrid>
      <w:tr w:rsidR="00DD596D" w:rsidRPr="006343A1" w:rsidTr="00896A14">
        <w:trPr>
          <w:tblHeader/>
        </w:trPr>
        <w:tc>
          <w:tcPr>
            <w:tcW w:w="3919" w:type="dxa"/>
            <w:shd w:val="clear" w:color="auto" w:fill="C0C0C0"/>
          </w:tcPr>
          <w:p w:rsidR="00DD596D" w:rsidRPr="006343A1" w:rsidRDefault="00DD596D" w:rsidP="00896A14">
            <w:pPr>
              <w:pStyle w:val="Brdtekstpaaflgende"/>
              <w:rPr>
                <w:sz w:val="22"/>
                <w:szCs w:val="22"/>
                <w:lang w:val="en-GB"/>
              </w:rPr>
            </w:pPr>
            <w:r w:rsidRPr="006343A1">
              <w:rPr>
                <w:sz w:val="22"/>
                <w:szCs w:val="22"/>
                <w:lang w:val="en-GB"/>
              </w:rPr>
              <w:t>Requirement</w:t>
            </w:r>
          </w:p>
        </w:tc>
        <w:tc>
          <w:tcPr>
            <w:tcW w:w="986" w:type="dxa"/>
            <w:shd w:val="clear" w:color="auto" w:fill="C0C0C0"/>
          </w:tcPr>
          <w:p w:rsidR="00DD596D" w:rsidRPr="006343A1" w:rsidRDefault="00DD596D" w:rsidP="00896A14">
            <w:pPr>
              <w:pStyle w:val="Brdtekstpaaflgende"/>
              <w:rPr>
                <w:sz w:val="22"/>
                <w:szCs w:val="22"/>
                <w:lang w:val="en-GB"/>
              </w:rPr>
            </w:pPr>
            <w:r w:rsidRPr="006343A1">
              <w:rPr>
                <w:sz w:val="22"/>
                <w:szCs w:val="22"/>
                <w:lang w:val="en-GB"/>
              </w:rPr>
              <w:t>Fulfils</w:t>
            </w:r>
          </w:p>
          <w:p w:rsidR="00DD596D" w:rsidRPr="006343A1" w:rsidRDefault="00DD596D" w:rsidP="00896A14">
            <w:pPr>
              <w:pStyle w:val="Brdtekstpaaflgende"/>
              <w:rPr>
                <w:sz w:val="22"/>
                <w:szCs w:val="22"/>
                <w:lang w:val="en-GB"/>
              </w:rPr>
            </w:pPr>
            <w:r w:rsidRPr="006343A1">
              <w:rPr>
                <w:sz w:val="22"/>
                <w:szCs w:val="22"/>
                <w:lang w:val="en-GB"/>
              </w:rPr>
              <w:t>Yes/No</w:t>
            </w:r>
          </w:p>
        </w:tc>
        <w:tc>
          <w:tcPr>
            <w:tcW w:w="4157" w:type="dxa"/>
            <w:shd w:val="clear" w:color="auto" w:fill="C0C0C0"/>
          </w:tcPr>
          <w:p w:rsidR="00DD596D" w:rsidRPr="006343A1" w:rsidRDefault="00DD596D" w:rsidP="00896A14">
            <w:pPr>
              <w:pStyle w:val="Brdtekstpaaflgende"/>
              <w:rPr>
                <w:sz w:val="22"/>
                <w:szCs w:val="22"/>
                <w:lang w:val="en-GB"/>
              </w:rPr>
            </w:pPr>
            <w:r w:rsidRPr="006343A1">
              <w:rPr>
                <w:rStyle w:val="hps"/>
                <w:sz w:val="22"/>
                <w:szCs w:val="22"/>
                <w:lang w:val="en-GB"/>
              </w:rPr>
              <w:t>Tenderer’s answer</w:t>
            </w:r>
            <w:r w:rsidRPr="006343A1">
              <w:rPr>
                <w:sz w:val="22"/>
                <w:szCs w:val="22"/>
                <w:lang w:val="en-GB"/>
              </w:rPr>
              <w:t xml:space="preserve"> </w:t>
            </w:r>
            <w:r w:rsidRPr="006343A1">
              <w:rPr>
                <w:rStyle w:val="hps"/>
                <w:sz w:val="22"/>
                <w:szCs w:val="22"/>
                <w:lang w:val="en-GB"/>
              </w:rPr>
              <w:t xml:space="preserve">(Tenderer needs to specify clearly how they meet the given requirement, e.g. technical parameters, links to specifications / tests, other possible solutions, etc.)  </w:t>
            </w:r>
          </w:p>
        </w:tc>
      </w:tr>
      <w:tr w:rsidR="00DD596D" w:rsidRPr="006343A1" w:rsidTr="00896A14">
        <w:tc>
          <w:tcPr>
            <w:tcW w:w="3919" w:type="dxa"/>
          </w:tcPr>
          <w:p w:rsidR="00DD596D" w:rsidRPr="006343A1" w:rsidRDefault="00DD596D" w:rsidP="00896A14">
            <w:pPr>
              <w:rPr>
                <w:b/>
                <w:bCs/>
                <w:lang w:val="en-GB"/>
              </w:rPr>
            </w:pPr>
            <w:r w:rsidRPr="006343A1">
              <w:rPr>
                <w:b/>
                <w:bCs/>
                <w:lang w:val="en-GB"/>
              </w:rPr>
              <w:t>Requirement CDV 1:</w:t>
            </w:r>
            <w:r w:rsidRPr="006343A1">
              <w:rPr>
                <w:lang w:val="en-GB"/>
              </w:rPr>
              <w:t xml:space="preserve"> </w:t>
            </w:r>
            <w:r w:rsidRPr="006343A1">
              <w:rPr>
                <w:b/>
                <w:bCs/>
                <w:lang w:val="en-GB"/>
              </w:rPr>
              <w:t xml:space="preserve">              “MUST”</w:t>
            </w:r>
          </w:p>
          <w:p w:rsidR="00DD596D" w:rsidRPr="006343A1" w:rsidRDefault="00DD596D" w:rsidP="00896A14">
            <w:pPr>
              <w:rPr>
                <w:lang w:val="en-GB"/>
              </w:rPr>
            </w:pPr>
            <w:r w:rsidRPr="006343A1">
              <w:rPr>
                <w:lang w:val="en-GB"/>
              </w:rPr>
              <w:t>SIM laboratory must contain:</w:t>
            </w:r>
          </w:p>
          <w:p w:rsidR="00DD596D" w:rsidRPr="006343A1" w:rsidRDefault="00DD596D" w:rsidP="00896A14">
            <w:pPr>
              <w:rPr>
                <w:lang w:val="en-GB"/>
              </w:rPr>
            </w:pPr>
            <w:r w:rsidRPr="006343A1">
              <w:rPr>
                <w:b/>
                <w:bCs/>
                <w:lang w:val="en-GB"/>
              </w:rPr>
              <w:t>SIM TRUCK+BUS</w:t>
            </w:r>
            <w:r w:rsidRPr="006343A1">
              <w:rPr>
                <w:lang w:val="en-GB"/>
              </w:rPr>
              <w:t xml:space="preserve"> – simulator of vehicles Truck and Bus which are placed at a moving base (PZ)</w:t>
            </w:r>
          </w:p>
        </w:tc>
        <w:tc>
          <w:tcPr>
            <w:tcW w:w="986" w:type="dxa"/>
          </w:tcPr>
          <w:p w:rsidR="00DD596D" w:rsidRPr="006343A1" w:rsidRDefault="00DD596D" w:rsidP="00896A14">
            <w:pPr>
              <w:pStyle w:val="Brdtekstpaaflgende"/>
              <w:rPr>
                <w:sz w:val="22"/>
                <w:szCs w:val="22"/>
                <w:lang w:val="en-GB"/>
              </w:rPr>
            </w:pPr>
          </w:p>
        </w:tc>
        <w:tc>
          <w:tcPr>
            <w:tcW w:w="4157" w:type="dxa"/>
          </w:tcPr>
          <w:p w:rsidR="00DD596D" w:rsidRPr="006343A1" w:rsidRDefault="00DD596D" w:rsidP="00896A14">
            <w:pPr>
              <w:pStyle w:val="Brdtekstpaaflgende"/>
              <w:rPr>
                <w:sz w:val="22"/>
                <w:szCs w:val="22"/>
                <w:lang w:val="en-GB"/>
              </w:rPr>
            </w:pPr>
          </w:p>
        </w:tc>
      </w:tr>
      <w:tr w:rsidR="00DD596D" w:rsidRPr="006343A1" w:rsidTr="00896A14">
        <w:tc>
          <w:tcPr>
            <w:tcW w:w="3919" w:type="dxa"/>
          </w:tcPr>
          <w:p w:rsidR="00DD596D" w:rsidRPr="006343A1" w:rsidRDefault="00DD596D" w:rsidP="00896A14">
            <w:pPr>
              <w:rPr>
                <w:b/>
                <w:bCs/>
                <w:lang w:val="en-GB"/>
              </w:rPr>
            </w:pPr>
            <w:r w:rsidRPr="006343A1">
              <w:rPr>
                <w:b/>
                <w:bCs/>
                <w:lang w:val="en-GB"/>
              </w:rPr>
              <w:t>Requirement CDV 2:</w:t>
            </w:r>
            <w:r w:rsidRPr="006343A1">
              <w:rPr>
                <w:lang w:val="en-GB"/>
              </w:rPr>
              <w:t xml:space="preserve"> </w:t>
            </w:r>
            <w:r w:rsidRPr="006343A1">
              <w:rPr>
                <w:b/>
                <w:bCs/>
                <w:lang w:val="en-GB"/>
              </w:rPr>
              <w:t xml:space="preserve">              “MUST”</w:t>
            </w:r>
          </w:p>
          <w:p w:rsidR="00DD596D" w:rsidRPr="006343A1" w:rsidRDefault="00DD596D" w:rsidP="00896A14">
            <w:pPr>
              <w:rPr>
                <w:lang w:val="en-GB"/>
              </w:rPr>
            </w:pPr>
            <w:r w:rsidRPr="006343A1">
              <w:rPr>
                <w:lang w:val="en-GB"/>
              </w:rPr>
              <w:t>SIM laboratory must contain:</w:t>
            </w:r>
          </w:p>
          <w:p w:rsidR="00DD596D" w:rsidRPr="006343A1" w:rsidRDefault="00DD596D" w:rsidP="00896A14">
            <w:pPr>
              <w:rPr>
                <w:lang w:val="en-GB"/>
              </w:rPr>
            </w:pPr>
            <w:r w:rsidRPr="006343A1">
              <w:rPr>
                <w:b/>
                <w:bCs/>
                <w:lang w:val="en-GB"/>
              </w:rPr>
              <w:t>PP</w:t>
            </w:r>
            <w:r w:rsidRPr="006343A1">
              <w:rPr>
                <w:lang w:val="en-GB"/>
              </w:rPr>
              <w:t xml:space="preserve"> – Projection system of virtual traffic environment of vehicles Truck a Bus   with the parameters of simulated view of 180</w:t>
            </w:r>
            <w:r w:rsidRPr="006343A1">
              <w:rPr>
                <w:vertAlign w:val="superscript"/>
                <w:lang w:val="en-GB"/>
              </w:rPr>
              <w:t>o</w:t>
            </w:r>
            <w:r w:rsidRPr="006343A1">
              <w:rPr>
                <w:lang w:val="en-GB"/>
              </w:rPr>
              <w:t xml:space="preserve"> x 40</w:t>
            </w:r>
            <w:r w:rsidRPr="006343A1">
              <w:rPr>
                <w:vertAlign w:val="superscript"/>
                <w:lang w:val="en-GB"/>
              </w:rPr>
              <w:t>o</w:t>
            </w:r>
            <w:r w:rsidRPr="006343A1">
              <w:rPr>
                <w:lang w:val="en-GB"/>
              </w:rPr>
              <w:t xml:space="preserve"> (horizontally x vertically).</w:t>
            </w:r>
          </w:p>
          <w:p w:rsidR="00DD596D" w:rsidRPr="006343A1" w:rsidRDefault="00DD596D" w:rsidP="00896A14">
            <w:pPr>
              <w:rPr>
                <w:lang w:val="en-GB"/>
              </w:rPr>
            </w:pPr>
            <w:r w:rsidRPr="006343A1">
              <w:rPr>
                <w:lang w:val="en-GB"/>
              </w:rPr>
              <w:t>Vertical angle of display must be maintained by the technical display tools of the display system, i.e. in the stable position of the cabin without vehicle inclination and displacement of driver’s view against horizontal level.</w:t>
            </w:r>
          </w:p>
        </w:tc>
        <w:tc>
          <w:tcPr>
            <w:tcW w:w="986" w:type="dxa"/>
          </w:tcPr>
          <w:p w:rsidR="00DD596D" w:rsidRPr="006343A1" w:rsidRDefault="00DD596D" w:rsidP="00896A14">
            <w:pPr>
              <w:pStyle w:val="Brdtekstpaaflgende"/>
              <w:rPr>
                <w:sz w:val="22"/>
                <w:szCs w:val="22"/>
                <w:lang w:val="en-GB"/>
              </w:rPr>
            </w:pPr>
          </w:p>
        </w:tc>
        <w:tc>
          <w:tcPr>
            <w:tcW w:w="4157" w:type="dxa"/>
          </w:tcPr>
          <w:p w:rsidR="00DD596D" w:rsidRPr="006343A1" w:rsidRDefault="00DD596D" w:rsidP="00896A14">
            <w:pPr>
              <w:pStyle w:val="Brdtekstpaaflgende"/>
              <w:rPr>
                <w:sz w:val="22"/>
                <w:szCs w:val="22"/>
                <w:lang w:val="en-GB"/>
              </w:rPr>
            </w:pPr>
          </w:p>
        </w:tc>
      </w:tr>
      <w:tr w:rsidR="00DD596D" w:rsidRPr="006343A1" w:rsidTr="00896A14">
        <w:tc>
          <w:tcPr>
            <w:tcW w:w="3919" w:type="dxa"/>
          </w:tcPr>
          <w:p w:rsidR="00DD596D" w:rsidRPr="006343A1" w:rsidRDefault="00DD596D" w:rsidP="00896A14">
            <w:pPr>
              <w:rPr>
                <w:b/>
                <w:bCs/>
                <w:lang w:val="en-GB"/>
              </w:rPr>
            </w:pPr>
            <w:r w:rsidRPr="006343A1">
              <w:rPr>
                <w:b/>
                <w:bCs/>
                <w:lang w:val="en-GB"/>
              </w:rPr>
              <w:t>Requirement CDV 3:</w:t>
            </w:r>
            <w:r w:rsidRPr="006343A1">
              <w:rPr>
                <w:lang w:val="en-GB"/>
              </w:rPr>
              <w:t xml:space="preserve"> </w:t>
            </w:r>
            <w:r w:rsidRPr="006343A1">
              <w:rPr>
                <w:b/>
                <w:bCs/>
                <w:lang w:val="en-GB"/>
              </w:rPr>
              <w:t xml:space="preserve">              “MUST”</w:t>
            </w:r>
          </w:p>
          <w:p w:rsidR="00DD596D" w:rsidRPr="006343A1" w:rsidRDefault="00DD596D" w:rsidP="00896A14">
            <w:pPr>
              <w:rPr>
                <w:lang w:val="en-GB"/>
              </w:rPr>
            </w:pPr>
            <w:r w:rsidRPr="006343A1">
              <w:rPr>
                <w:lang w:val="en-GB"/>
              </w:rPr>
              <w:t>SIM laboratory must contain:</w:t>
            </w:r>
          </w:p>
          <w:p w:rsidR="00DD596D" w:rsidRPr="006343A1" w:rsidRDefault="00DD596D" w:rsidP="00896A14">
            <w:pPr>
              <w:rPr>
                <w:lang w:val="en-GB"/>
              </w:rPr>
            </w:pPr>
            <w:r w:rsidRPr="006343A1">
              <w:rPr>
                <w:b/>
                <w:bCs/>
                <w:lang w:val="en-GB"/>
              </w:rPr>
              <w:t>PZ</w:t>
            </w:r>
            <w:r w:rsidRPr="006343A1">
              <w:rPr>
                <w:lang w:val="en-GB"/>
              </w:rPr>
              <w:t xml:space="preserve"> – Moving base of vehicles Truck and Bus ( 3 or 6 degrees of freedom)  see Chapter </w:t>
            </w:r>
            <w:r>
              <w:rPr>
                <w:lang w:val="en-GB"/>
              </w:rPr>
              <w:t>“</w:t>
            </w:r>
            <w:r w:rsidRPr="006343A1">
              <w:rPr>
                <w:lang w:val="en-GB"/>
              </w:rPr>
              <w:t>Moving base</w:t>
            </w:r>
            <w:r>
              <w:rPr>
                <w:lang w:val="en-GB"/>
              </w:rPr>
              <w:t>”</w:t>
            </w:r>
          </w:p>
        </w:tc>
        <w:tc>
          <w:tcPr>
            <w:tcW w:w="986" w:type="dxa"/>
          </w:tcPr>
          <w:p w:rsidR="00DD596D" w:rsidRPr="006343A1" w:rsidRDefault="00DD596D" w:rsidP="00896A14">
            <w:pPr>
              <w:pStyle w:val="Brdtekstpaaflgende"/>
              <w:rPr>
                <w:sz w:val="22"/>
                <w:szCs w:val="22"/>
                <w:lang w:val="en-GB"/>
              </w:rPr>
            </w:pPr>
          </w:p>
        </w:tc>
        <w:tc>
          <w:tcPr>
            <w:tcW w:w="4157" w:type="dxa"/>
          </w:tcPr>
          <w:p w:rsidR="00DD596D" w:rsidRPr="006343A1" w:rsidRDefault="00DD596D" w:rsidP="00896A14">
            <w:pPr>
              <w:pStyle w:val="Brdtekstpaaflgende"/>
              <w:rPr>
                <w:sz w:val="22"/>
                <w:szCs w:val="22"/>
                <w:lang w:val="en-GB"/>
              </w:rPr>
            </w:pPr>
          </w:p>
        </w:tc>
      </w:tr>
      <w:tr w:rsidR="00DD596D" w:rsidRPr="006343A1" w:rsidTr="00896A14">
        <w:tc>
          <w:tcPr>
            <w:tcW w:w="3919" w:type="dxa"/>
          </w:tcPr>
          <w:p w:rsidR="00DD596D" w:rsidRPr="006343A1" w:rsidRDefault="00DD596D" w:rsidP="00896A14">
            <w:pPr>
              <w:rPr>
                <w:b/>
                <w:bCs/>
                <w:lang w:val="en-GB"/>
              </w:rPr>
            </w:pPr>
            <w:r w:rsidRPr="006343A1">
              <w:rPr>
                <w:b/>
                <w:bCs/>
                <w:lang w:val="en-GB"/>
              </w:rPr>
              <w:t>Requirement CDV</w:t>
            </w:r>
            <w:r>
              <w:rPr>
                <w:b/>
                <w:bCs/>
                <w:lang w:val="en-GB"/>
              </w:rPr>
              <w:t xml:space="preserve"> 4</w:t>
            </w:r>
            <w:r w:rsidRPr="006343A1">
              <w:rPr>
                <w:b/>
                <w:bCs/>
                <w:lang w:val="en-GB"/>
              </w:rPr>
              <w:t>:</w:t>
            </w:r>
            <w:r w:rsidRPr="006343A1">
              <w:rPr>
                <w:lang w:val="en-GB"/>
              </w:rPr>
              <w:t xml:space="preserve"> </w:t>
            </w:r>
            <w:r w:rsidRPr="006343A1">
              <w:rPr>
                <w:b/>
                <w:bCs/>
                <w:lang w:val="en-GB"/>
              </w:rPr>
              <w:t xml:space="preserve">              “MUST”</w:t>
            </w:r>
          </w:p>
          <w:p w:rsidR="00DD596D" w:rsidRPr="006343A1" w:rsidRDefault="00DD596D" w:rsidP="00896A14">
            <w:pPr>
              <w:rPr>
                <w:lang w:val="en-GB"/>
              </w:rPr>
            </w:pPr>
            <w:r w:rsidRPr="006343A1">
              <w:rPr>
                <w:lang w:val="en-GB"/>
              </w:rPr>
              <w:t>SIM laboratory must contain:</w:t>
            </w:r>
          </w:p>
          <w:p w:rsidR="00DD596D" w:rsidRPr="006343A1" w:rsidRDefault="00DD596D" w:rsidP="00896A14">
            <w:pPr>
              <w:rPr>
                <w:b/>
                <w:bCs/>
                <w:lang w:val="en-GB"/>
              </w:rPr>
            </w:pPr>
            <w:r w:rsidRPr="006343A1">
              <w:rPr>
                <w:b/>
                <w:bCs/>
                <w:lang w:val="en-GB"/>
              </w:rPr>
              <w:t>CPC</w:t>
            </w:r>
            <w:r w:rsidRPr="006343A1">
              <w:rPr>
                <w:lang w:val="en-GB"/>
              </w:rPr>
              <w:t xml:space="preserve"> – Central system of PC stations which control all simulator functions</w:t>
            </w:r>
          </w:p>
        </w:tc>
        <w:tc>
          <w:tcPr>
            <w:tcW w:w="986" w:type="dxa"/>
          </w:tcPr>
          <w:p w:rsidR="00DD596D" w:rsidRPr="006343A1" w:rsidRDefault="00DD596D" w:rsidP="00896A14">
            <w:pPr>
              <w:pStyle w:val="Brdtekstpaaflgende"/>
              <w:rPr>
                <w:sz w:val="22"/>
                <w:szCs w:val="22"/>
                <w:lang w:val="en-GB"/>
              </w:rPr>
            </w:pPr>
          </w:p>
        </w:tc>
        <w:tc>
          <w:tcPr>
            <w:tcW w:w="4157" w:type="dxa"/>
          </w:tcPr>
          <w:p w:rsidR="00DD596D" w:rsidRPr="006343A1" w:rsidRDefault="00DD596D" w:rsidP="00896A14">
            <w:pPr>
              <w:pStyle w:val="Brdtekstpaaflgende"/>
              <w:rPr>
                <w:sz w:val="22"/>
                <w:szCs w:val="22"/>
                <w:lang w:val="en-GB"/>
              </w:rPr>
            </w:pPr>
          </w:p>
        </w:tc>
      </w:tr>
      <w:tr w:rsidR="00DD596D" w:rsidRPr="006343A1" w:rsidTr="00896A14">
        <w:tc>
          <w:tcPr>
            <w:tcW w:w="3919" w:type="dxa"/>
          </w:tcPr>
          <w:p w:rsidR="00DD596D" w:rsidRPr="006343A1" w:rsidRDefault="00DD596D" w:rsidP="00896A14">
            <w:pPr>
              <w:rPr>
                <w:b/>
                <w:bCs/>
                <w:lang w:val="en-GB"/>
              </w:rPr>
            </w:pPr>
            <w:r w:rsidRPr="006343A1">
              <w:rPr>
                <w:b/>
                <w:bCs/>
                <w:lang w:val="en-GB"/>
              </w:rPr>
              <w:lastRenderedPageBreak/>
              <w:t>Requirement CDV 5:</w:t>
            </w:r>
            <w:r w:rsidRPr="006343A1">
              <w:rPr>
                <w:lang w:val="en-GB"/>
              </w:rPr>
              <w:t xml:space="preserve"> </w:t>
            </w:r>
            <w:r w:rsidRPr="006343A1">
              <w:rPr>
                <w:b/>
                <w:bCs/>
                <w:lang w:val="en-GB"/>
              </w:rPr>
              <w:t xml:space="preserve">              “MUST”</w:t>
            </w:r>
          </w:p>
          <w:p w:rsidR="00DD596D" w:rsidRPr="006343A1" w:rsidRDefault="00DD596D" w:rsidP="00896A14">
            <w:pPr>
              <w:rPr>
                <w:lang w:val="en-GB"/>
              </w:rPr>
            </w:pPr>
            <w:r w:rsidRPr="006343A1">
              <w:rPr>
                <w:lang w:val="en-GB"/>
              </w:rPr>
              <w:t>SIM laboratory must contain:</w:t>
            </w:r>
          </w:p>
          <w:p w:rsidR="00DD596D" w:rsidRPr="006343A1" w:rsidRDefault="00DD596D" w:rsidP="00896A14">
            <w:pPr>
              <w:rPr>
                <w:lang w:val="en-GB"/>
              </w:rPr>
            </w:pPr>
            <w:r w:rsidRPr="006343A1">
              <w:rPr>
                <w:b/>
                <w:bCs/>
                <w:lang w:val="en-GB"/>
              </w:rPr>
              <w:t>P</w:t>
            </w:r>
            <w:r w:rsidRPr="006343A1">
              <w:rPr>
                <w:lang w:val="en-GB"/>
              </w:rPr>
              <w:t xml:space="preserve"> –  Projection system displaying a traffic situation of vehicles Truck and Bus </w:t>
            </w:r>
          </w:p>
          <w:p w:rsidR="00DD596D" w:rsidRPr="006343A1" w:rsidRDefault="00DD596D" w:rsidP="00896A14">
            <w:pPr>
              <w:rPr>
                <w:lang w:val="en-GB"/>
              </w:rPr>
            </w:pPr>
            <w:r w:rsidRPr="006343A1">
              <w:rPr>
                <w:lang w:val="en-GB"/>
              </w:rPr>
              <w:t xml:space="preserve">Possible alternatives:                             </w:t>
            </w:r>
          </w:p>
          <w:p w:rsidR="00DD596D" w:rsidRPr="006343A1" w:rsidRDefault="00DD596D" w:rsidP="00896A14">
            <w:pPr>
              <w:pStyle w:val="Odstavecseseznamem"/>
              <w:numPr>
                <w:ilvl w:val="0"/>
                <w:numId w:val="10"/>
              </w:numPr>
              <w:rPr>
                <w:lang w:val="en-GB"/>
              </w:rPr>
            </w:pPr>
            <w:r w:rsidRPr="006343A1">
              <w:rPr>
                <w:lang w:val="en-GB"/>
              </w:rPr>
              <w:t xml:space="preserve">front/rear projection on cylindrical curved wall </w:t>
            </w:r>
          </w:p>
          <w:p w:rsidR="00DD596D" w:rsidRPr="006343A1" w:rsidRDefault="00DD596D" w:rsidP="00896A14">
            <w:pPr>
              <w:pStyle w:val="Odstavecseseznamem"/>
              <w:numPr>
                <w:ilvl w:val="0"/>
                <w:numId w:val="10"/>
              </w:numPr>
              <w:rPr>
                <w:lang w:val="en-GB"/>
              </w:rPr>
            </w:pPr>
            <w:r w:rsidRPr="006343A1">
              <w:rPr>
                <w:lang w:val="en-GB"/>
              </w:rPr>
              <w:t>fron</w:t>
            </w:r>
            <w:r>
              <w:rPr>
                <w:lang w:val="en-GB"/>
              </w:rPr>
              <w:t>t/rear</w:t>
            </w:r>
            <w:r w:rsidRPr="006343A1">
              <w:rPr>
                <w:lang w:val="en-GB"/>
              </w:rPr>
              <w:t xml:space="preserve"> projection to </w:t>
            </w:r>
            <w:del w:id="36" w:author="Novotna" w:date="2014-08-11T15:56:00Z">
              <w:r w:rsidRPr="006343A1" w:rsidDel="00670FEB">
                <w:rPr>
                  <w:lang w:val="en-GB"/>
                </w:rPr>
                <w:delText xml:space="preserve">at least 5 </w:delText>
              </w:r>
            </w:del>
            <w:r w:rsidRPr="006343A1">
              <w:rPr>
                <w:lang w:val="en-GB"/>
              </w:rPr>
              <w:t>flat segments of projection screen</w:t>
            </w:r>
          </w:p>
          <w:p w:rsidR="00DD596D" w:rsidRPr="006343A1" w:rsidRDefault="00DD596D" w:rsidP="00896A14">
            <w:pPr>
              <w:pStyle w:val="Odstavecseseznamem"/>
              <w:numPr>
                <w:ilvl w:val="0"/>
                <w:numId w:val="10"/>
              </w:numPr>
              <w:rPr>
                <w:lang w:val="en-GB"/>
              </w:rPr>
            </w:pPr>
            <w:r>
              <w:rPr>
                <w:lang w:val="en-GB"/>
              </w:rPr>
              <w:t xml:space="preserve">rear projection to </w:t>
            </w:r>
            <w:r w:rsidRPr="006343A1">
              <w:rPr>
                <w:lang w:val="en-GB"/>
              </w:rPr>
              <w:t>projection screen</w:t>
            </w:r>
            <w:r>
              <w:rPr>
                <w:lang w:val="en-GB"/>
              </w:rPr>
              <w:t>s</w:t>
            </w:r>
            <w:r w:rsidRPr="006343A1">
              <w:rPr>
                <w:lang w:val="en-GB"/>
              </w:rPr>
              <w:t>, installed on the windscr</w:t>
            </w:r>
            <w:r>
              <w:rPr>
                <w:lang w:val="en-GB"/>
              </w:rPr>
              <w:t>een, right and left side windows</w:t>
            </w:r>
            <w:r w:rsidRPr="006343A1">
              <w:rPr>
                <w:lang w:val="en-GB"/>
              </w:rPr>
              <w:t xml:space="preserve">       </w:t>
            </w:r>
          </w:p>
        </w:tc>
        <w:tc>
          <w:tcPr>
            <w:tcW w:w="986" w:type="dxa"/>
          </w:tcPr>
          <w:p w:rsidR="00DD596D" w:rsidRPr="006343A1" w:rsidRDefault="00DD596D" w:rsidP="00896A14">
            <w:pPr>
              <w:pStyle w:val="Brdtekstpaaflgende"/>
              <w:rPr>
                <w:sz w:val="22"/>
                <w:szCs w:val="22"/>
                <w:lang w:val="en-GB"/>
              </w:rPr>
            </w:pPr>
          </w:p>
        </w:tc>
        <w:tc>
          <w:tcPr>
            <w:tcW w:w="4157" w:type="dxa"/>
          </w:tcPr>
          <w:p w:rsidR="00DD596D" w:rsidRPr="006343A1" w:rsidRDefault="00DD596D" w:rsidP="00896A14">
            <w:pPr>
              <w:pStyle w:val="Brdtekstpaaflgende"/>
              <w:rPr>
                <w:sz w:val="22"/>
                <w:szCs w:val="22"/>
                <w:lang w:val="en-GB"/>
              </w:rPr>
            </w:pPr>
          </w:p>
        </w:tc>
      </w:tr>
      <w:tr w:rsidR="00DD596D" w:rsidRPr="006343A1" w:rsidTr="00896A14">
        <w:tc>
          <w:tcPr>
            <w:tcW w:w="3919" w:type="dxa"/>
          </w:tcPr>
          <w:p w:rsidR="00DD596D" w:rsidRPr="006343A1" w:rsidRDefault="00DD596D" w:rsidP="00896A14">
            <w:pPr>
              <w:rPr>
                <w:b/>
                <w:bCs/>
                <w:lang w:val="en-GB"/>
              </w:rPr>
            </w:pPr>
            <w:r w:rsidRPr="006343A1">
              <w:rPr>
                <w:b/>
                <w:bCs/>
                <w:lang w:val="en-GB"/>
              </w:rPr>
              <w:t>Requirement CDV 6:</w:t>
            </w:r>
            <w:r w:rsidRPr="006343A1">
              <w:rPr>
                <w:lang w:val="en-GB"/>
              </w:rPr>
              <w:t xml:space="preserve"> </w:t>
            </w:r>
            <w:r w:rsidRPr="006343A1">
              <w:rPr>
                <w:b/>
                <w:bCs/>
                <w:lang w:val="en-GB"/>
              </w:rPr>
              <w:t xml:space="preserve">              “MUST”</w:t>
            </w:r>
          </w:p>
          <w:p w:rsidR="00DD596D" w:rsidRPr="006343A1" w:rsidRDefault="00DD596D" w:rsidP="00896A14">
            <w:pPr>
              <w:rPr>
                <w:lang w:val="en-GB"/>
              </w:rPr>
            </w:pPr>
            <w:r w:rsidRPr="006343A1">
              <w:rPr>
                <w:lang w:val="en-GB"/>
              </w:rPr>
              <w:t>SIM laboratory must contain:</w:t>
            </w:r>
          </w:p>
          <w:p w:rsidR="00DD596D" w:rsidRPr="006343A1" w:rsidRDefault="00DD596D" w:rsidP="00896A14">
            <w:pPr>
              <w:rPr>
                <w:lang w:val="en-GB"/>
              </w:rPr>
            </w:pPr>
            <w:r w:rsidRPr="006343A1">
              <w:rPr>
                <w:b/>
                <w:bCs/>
                <w:lang w:val="en-GB"/>
              </w:rPr>
              <w:t>VÚ</w:t>
            </w:r>
            <w:r w:rsidRPr="006343A1">
              <w:rPr>
                <w:lang w:val="en-GB"/>
              </w:rPr>
              <w:t xml:space="preserve"> – Virtual user who participates in a traffic situation in the interaction with the simulator driver. The virtual user has a steering wheel, pedals, and a screen with a simulator traffic situation available, therefore becoming a road user.</w:t>
            </w:r>
          </w:p>
        </w:tc>
        <w:tc>
          <w:tcPr>
            <w:tcW w:w="986" w:type="dxa"/>
          </w:tcPr>
          <w:p w:rsidR="00DD596D" w:rsidRPr="006343A1" w:rsidRDefault="00DD596D" w:rsidP="00896A14">
            <w:pPr>
              <w:pStyle w:val="Brdtekstpaaflgende"/>
              <w:rPr>
                <w:sz w:val="22"/>
                <w:szCs w:val="22"/>
                <w:lang w:val="en-GB"/>
              </w:rPr>
            </w:pPr>
          </w:p>
        </w:tc>
        <w:tc>
          <w:tcPr>
            <w:tcW w:w="4157" w:type="dxa"/>
          </w:tcPr>
          <w:p w:rsidR="00DD596D" w:rsidRPr="006343A1" w:rsidRDefault="00DD596D" w:rsidP="00896A14">
            <w:pPr>
              <w:pStyle w:val="Brdtekstpaaflgende"/>
              <w:rPr>
                <w:sz w:val="22"/>
                <w:szCs w:val="22"/>
                <w:lang w:val="en-GB"/>
              </w:rPr>
            </w:pPr>
          </w:p>
        </w:tc>
      </w:tr>
      <w:tr w:rsidR="00DD596D" w:rsidRPr="006343A1" w:rsidTr="00896A14">
        <w:tc>
          <w:tcPr>
            <w:tcW w:w="3919" w:type="dxa"/>
          </w:tcPr>
          <w:p w:rsidR="00DD596D" w:rsidRPr="006343A1" w:rsidRDefault="00DD596D" w:rsidP="00896A14">
            <w:pPr>
              <w:rPr>
                <w:b/>
                <w:bCs/>
                <w:lang w:val="en-GB"/>
              </w:rPr>
            </w:pPr>
            <w:r w:rsidRPr="006343A1">
              <w:rPr>
                <w:b/>
                <w:bCs/>
                <w:lang w:val="en-GB"/>
              </w:rPr>
              <w:t>Requirement CDV 7:</w:t>
            </w:r>
            <w:r w:rsidRPr="006343A1">
              <w:rPr>
                <w:lang w:val="en-GB"/>
              </w:rPr>
              <w:t xml:space="preserve"> </w:t>
            </w:r>
            <w:r w:rsidRPr="006343A1">
              <w:rPr>
                <w:b/>
                <w:bCs/>
                <w:lang w:val="en-GB"/>
              </w:rPr>
              <w:t xml:space="preserve">     </w:t>
            </w:r>
            <w:r>
              <w:rPr>
                <w:b/>
                <w:bCs/>
                <w:lang w:val="en-GB"/>
              </w:rPr>
              <w:t xml:space="preserve"> </w:t>
            </w:r>
            <w:r w:rsidRPr="006343A1">
              <w:rPr>
                <w:b/>
                <w:bCs/>
                <w:lang w:val="en-GB"/>
              </w:rPr>
              <w:t xml:space="preserve">        “MUST”</w:t>
            </w:r>
          </w:p>
          <w:p w:rsidR="00DD596D" w:rsidRPr="006343A1" w:rsidRDefault="00DD596D" w:rsidP="00896A14">
            <w:pPr>
              <w:rPr>
                <w:lang w:val="en-GB"/>
              </w:rPr>
            </w:pPr>
            <w:r w:rsidRPr="006343A1">
              <w:rPr>
                <w:lang w:val="en-GB"/>
              </w:rPr>
              <w:t>SIM laboratory must contain:</w:t>
            </w:r>
          </w:p>
          <w:p w:rsidR="00DD596D" w:rsidRPr="006343A1" w:rsidRDefault="00DD596D" w:rsidP="00896A14">
            <w:pPr>
              <w:rPr>
                <w:lang w:val="en-GB"/>
              </w:rPr>
            </w:pPr>
            <w:r w:rsidRPr="006343A1">
              <w:rPr>
                <w:b/>
                <w:bCs/>
                <w:lang w:val="en-GB"/>
              </w:rPr>
              <w:t>CO</w:t>
            </w:r>
            <w:r w:rsidRPr="006343A1">
              <w:rPr>
                <w:lang w:val="en-GB"/>
              </w:rPr>
              <w:t xml:space="preserve"> – Operator’s centre, a workstation with the use of which the operator communicates with simulator drivers. The operator has available the current traffic situation from driver’s point of view (system of monitors designated as M1), maps and other relevant data on the traffic environment of a current situation (system of monitors designated as M2). In addition, the operator verbally communicates with a driver and has available two broadcasts from driver’s cabin. At the screen (TV1) the operator can see the situation from a camera pointed at the driver, and at the screen (TV2) the operator can see the situation </w:t>
            </w:r>
            <w:r w:rsidRPr="006343A1">
              <w:rPr>
                <w:lang w:val="en-GB"/>
              </w:rPr>
              <w:lastRenderedPageBreak/>
              <w:t>from a camera recording the situation in front of the driver.</w:t>
            </w:r>
          </w:p>
          <w:p w:rsidR="00DD596D" w:rsidRPr="006343A1" w:rsidRDefault="00DD596D" w:rsidP="00896A14">
            <w:pPr>
              <w:rPr>
                <w:lang w:val="en-GB"/>
              </w:rPr>
            </w:pPr>
            <w:r w:rsidRPr="006343A1">
              <w:rPr>
                <w:b/>
                <w:lang w:val="en-GB"/>
              </w:rPr>
              <w:t>Note:</w:t>
            </w:r>
            <w:r w:rsidRPr="006343A1">
              <w:rPr>
                <w:lang w:val="en-GB"/>
              </w:rPr>
              <w:t xml:space="preserve">  all furniture (tables, chairs, drawers, cabinets, etc.) necessary to furnish Operator’s Centre is not a part of the requirements and shall be provided by Contracting Authority (CDV). </w:t>
            </w:r>
          </w:p>
        </w:tc>
        <w:tc>
          <w:tcPr>
            <w:tcW w:w="986" w:type="dxa"/>
          </w:tcPr>
          <w:p w:rsidR="00DD596D" w:rsidRPr="006343A1" w:rsidRDefault="00DD596D" w:rsidP="00896A14">
            <w:pPr>
              <w:pStyle w:val="Brdtekstpaaflgende"/>
              <w:rPr>
                <w:sz w:val="22"/>
                <w:szCs w:val="22"/>
                <w:lang w:val="en-GB"/>
              </w:rPr>
            </w:pPr>
          </w:p>
        </w:tc>
        <w:tc>
          <w:tcPr>
            <w:tcW w:w="4157" w:type="dxa"/>
          </w:tcPr>
          <w:p w:rsidR="00DD596D" w:rsidRPr="006343A1" w:rsidRDefault="00DD596D" w:rsidP="00896A14">
            <w:pPr>
              <w:pStyle w:val="Brdtekstpaaflgende"/>
              <w:rPr>
                <w:sz w:val="22"/>
                <w:szCs w:val="22"/>
                <w:lang w:val="en-GB"/>
              </w:rPr>
            </w:pPr>
          </w:p>
        </w:tc>
      </w:tr>
    </w:tbl>
    <w:p w:rsidR="00DD596D" w:rsidRPr="006343A1" w:rsidRDefault="00DD596D" w:rsidP="00DD596D">
      <w:pPr>
        <w:rPr>
          <w:lang w:val="en-GB"/>
        </w:rPr>
      </w:pPr>
    </w:p>
    <w:p w:rsidR="00DD596D" w:rsidRPr="006343A1" w:rsidRDefault="00DD596D" w:rsidP="00DD596D">
      <w:pPr>
        <w:keepNext/>
        <w:keepLines/>
        <w:spacing w:before="200" w:after="0"/>
        <w:outlineLvl w:val="2"/>
        <w:rPr>
          <w:b/>
          <w:bCs/>
          <w:color w:val="4F81BD"/>
          <w:lang w:val="en-GB"/>
        </w:rPr>
      </w:pPr>
      <w:bookmarkStart w:id="37" w:name="_Toc358629248"/>
      <w:bookmarkStart w:id="38" w:name="_Toc384997114"/>
      <w:r w:rsidRPr="006343A1">
        <w:rPr>
          <w:bCs/>
          <w:color w:val="4F81BD"/>
          <w:lang w:val="en-GB"/>
        </w:rPr>
        <w:t xml:space="preserve">Operator’s workplace (CO – </w:t>
      </w:r>
      <w:r w:rsidRPr="006343A1">
        <w:rPr>
          <w:color w:val="4F81BD"/>
          <w:lang w:val="en-GB"/>
        </w:rPr>
        <w:t>Operator’s centre</w:t>
      </w:r>
      <w:r w:rsidRPr="006343A1">
        <w:rPr>
          <w:b/>
          <w:bCs/>
          <w:color w:val="4F81BD"/>
          <w:lang w:val="en-GB"/>
        </w:rPr>
        <w:t>)</w:t>
      </w:r>
      <w:bookmarkEnd w:id="37"/>
      <w:bookmarkEnd w:id="38"/>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8"/>
        <w:gridCol w:w="988"/>
        <w:gridCol w:w="4222"/>
      </w:tblGrid>
      <w:tr w:rsidR="00DD596D" w:rsidRPr="006343A1" w:rsidTr="00896A14">
        <w:trPr>
          <w:tblHeader/>
        </w:trPr>
        <w:tc>
          <w:tcPr>
            <w:tcW w:w="3958" w:type="dxa"/>
            <w:shd w:val="clear" w:color="auto" w:fill="C0C0C0"/>
          </w:tcPr>
          <w:p w:rsidR="00DD596D" w:rsidRPr="006343A1" w:rsidRDefault="00DD596D" w:rsidP="00896A14">
            <w:pPr>
              <w:pStyle w:val="Brdtekstpaaflgende"/>
              <w:rPr>
                <w:sz w:val="22"/>
                <w:szCs w:val="22"/>
                <w:lang w:val="en-GB"/>
              </w:rPr>
            </w:pPr>
            <w:r w:rsidRPr="006343A1">
              <w:rPr>
                <w:sz w:val="22"/>
                <w:szCs w:val="22"/>
                <w:lang w:val="en-GB"/>
              </w:rPr>
              <w:t>Requirement</w:t>
            </w:r>
          </w:p>
        </w:tc>
        <w:tc>
          <w:tcPr>
            <w:tcW w:w="988" w:type="dxa"/>
            <w:shd w:val="clear" w:color="auto" w:fill="C0C0C0"/>
          </w:tcPr>
          <w:p w:rsidR="00DD596D" w:rsidRPr="006343A1" w:rsidRDefault="00DD596D" w:rsidP="00896A14">
            <w:pPr>
              <w:pStyle w:val="Brdtekstpaaflgende"/>
              <w:rPr>
                <w:sz w:val="22"/>
                <w:szCs w:val="22"/>
                <w:lang w:val="en-GB"/>
              </w:rPr>
            </w:pPr>
            <w:r w:rsidRPr="006343A1">
              <w:rPr>
                <w:sz w:val="22"/>
                <w:szCs w:val="22"/>
                <w:lang w:val="en-GB"/>
              </w:rPr>
              <w:t>Fulfils</w:t>
            </w:r>
          </w:p>
          <w:p w:rsidR="00DD596D" w:rsidRPr="006343A1" w:rsidRDefault="00DD596D" w:rsidP="00896A14">
            <w:pPr>
              <w:pStyle w:val="Brdtekstpaaflgende"/>
              <w:rPr>
                <w:sz w:val="22"/>
                <w:szCs w:val="22"/>
                <w:lang w:val="en-GB"/>
              </w:rPr>
            </w:pPr>
            <w:r w:rsidRPr="006343A1">
              <w:rPr>
                <w:sz w:val="22"/>
                <w:szCs w:val="22"/>
                <w:lang w:val="en-GB"/>
              </w:rPr>
              <w:t>Yes/No</w:t>
            </w:r>
          </w:p>
        </w:tc>
        <w:tc>
          <w:tcPr>
            <w:tcW w:w="4222" w:type="dxa"/>
            <w:shd w:val="clear" w:color="auto" w:fill="C0C0C0"/>
          </w:tcPr>
          <w:p w:rsidR="00DD596D" w:rsidRPr="006343A1" w:rsidRDefault="00DD596D" w:rsidP="00896A14">
            <w:pPr>
              <w:pStyle w:val="Brdtekstpaaflgende"/>
              <w:rPr>
                <w:sz w:val="22"/>
                <w:szCs w:val="22"/>
                <w:lang w:val="en-GB"/>
              </w:rPr>
            </w:pPr>
            <w:r w:rsidRPr="006343A1">
              <w:rPr>
                <w:rStyle w:val="hps"/>
                <w:sz w:val="22"/>
                <w:szCs w:val="22"/>
                <w:lang w:val="en-GB"/>
              </w:rPr>
              <w:t>Tenderer’s answer</w:t>
            </w:r>
            <w:r w:rsidRPr="006343A1">
              <w:rPr>
                <w:sz w:val="22"/>
                <w:szCs w:val="22"/>
                <w:lang w:val="en-GB"/>
              </w:rPr>
              <w:t xml:space="preserve"> </w:t>
            </w:r>
            <w:r w:rsidRPr="006343A1">
              <w:rPr>
                <w:rStyle w:val="hps"/>
                <w:sz w:val="22"/>
                <w:szCs w:val="22"/>
                <w:lang w:val="en-GB"/>
              </w:rPr>
              <w:t xml:space="preserve">(Tenderer needs to specify clearly how they meet the given requirement, e.g. technical parameters, links to specifications / tests, other possible solutions, etc.)  </w:t>
            </w:r>
          </w:p>
        </w:tc>
      </w:tr>
      <w:tr w:rsidR="00DD596D" w:rsidRPr="006343A1" w:rsidTr="00896A14">
        <w:trPr>
          <w:trHeight w:val="492"/>
        </w:trPr>
        <w:tc>
          <w:tcPr>
            <w:tcW w:w="3958" w:type="dxa"/>
          </w:tcPr>
          <w:p w:rsidR="00DD596D" w:rsidRPr="006343A1" w:rsidRDefault="00DD596D" w:rsidP="00896A14">
            <w:pPr>
              <w:rPr>
                <w:lang w:val="en-GB"/>
              </w:rPr>
            </w:pPr>
            <w:r w:rsidRPr="006343A1">
              <w:rPr>
                <w:b/>
                <w:bCs/>
                <w:lang w:val="en-GB"/>
              </w:rPr>
              <w:t>Requirement CDV 8:</w:t>
            </w:r>
            <w:r w:rsidRPr="006343A1">
              <w:rPr>
                <w:lang w:val="en-GB"/>
              </w:rPr>
              <w:t xml:space="preserve">            </w:t>
            </w:r>
            <w:r>
              <w:rPr>
                <w:lang w:val="en-GB"/>
              </w:rPr>
              <w:t xml:space="preserve">   </w:t>
            </w:r>
            <w:r w:rsidRPr="006343A1">
              <w:rPr>
                <w:b/>
                <w:bCs/>
                <w:lang w:val="en-GB"/>
              </w:rPr>
              <w:t>“MUST”</w:t>
            </w:r>
          </w:p>
          <w:p w:rsidR="00DD596D" w:rsidRPr="006343A1" w:rsidRDefault="00DD596D" w:rsidP="00670FEB">
            <w:pPr>
              <w:rPr>
                <w:lang w:val="en-GB"/>
              </w:rPr>
            </w:pPr>
            <w:r w:rsidRPr="006343A1">
              <w:rPr>
                <w:lang w:val="en-GB"/>
              </w:rPr>
              <w:t xml:space="preserve">must include a </w:t>
            </w:r>
            <w:del w:id="39" w:author="Novotna" w:date="2014-08-11T15:56:00Z">
              <w:r w:rsidRPr="006343A1" w:rsidDel="00670FEB">
                <w:rPr>
                  <w:lang w:val="en-GB"/>
                </w:rPr>
                <w:delText xml:space="preserve">special </w:delText>
              </w:r>
            </w:del>
            <w:r w:rsidRPr="006343A1">
              <w:rPr>
                <w:lang w:val="en-GB"/>
              </w:rPr>
              <w:t xml:space="preserve">workstation for the creation of scenarios </w:t>
            </w:r>
            <w:del w:id="40" w:author="Novotna" w:date="2014-08-11T15:56:00Z">
              <w:r w:rsidRPr="006343A1" w:rsidDel="00670FEB">
                <w:rPr>
                  <w:lang w:val="en-GB"/>
                </w:rPr>
                <w:delText xml:space="preserve">– separate from OP (Operator’s Centre) – a part of </w:delText>
              </w:r>
            </w:del>
            <w:ins w:id="41" w:author="Jaroslav Zabensky" w:date="2014-08-08T14:19:00Z">
              <w:del w:id="42" w:author="Novotna" w:date="2014-08-11T15:56:00Z">
                <w:r w:rsidR="00896A14" w:rsidDel="00670FEB">
                  <w:rPr>
                    <w:lang w:val="en-GB"/>
                  </w:rPr>
                  <w:delText xml:space="preserve">- </w:delText>
                </w:r>
              </w:del>
            </w:ins>
            <w:r w:rsidRPr="006343A1">
              <w:rPr>
                <w:lang w:val="en-GB"/>
              </w:rPr>
              <w:t>PS (Workstation)</w:t>
            </w:r>
          </w:p>
        </w:tc>
        <w:tc>
          <w:tcPr>
            <w:tcW w:w="988" w:type="dxa"/>
          </w:tcPr>
          <w:p w:rsidR="00DD596D" w:rsidRPr="006343A1" w:rsidRDefault="00DD596D" w:rsidP="00896A14">
            <w:pPr>
              <w:spacing w:before="60" w:after="60" w:line="240" w:lineRule="auto"/>
              <w:rPr>
                <w:lang w:val="en-GB" w:eastAsia="nb-NO"/>
              </w:rPr>
            </w:pPr>
          </w:p>
        </w:tc>
        <w:tc>
          <w:tcPr>
            <w:tcW w:w="4222" w:type="dxa"/>
          </w:tcPr>
          <w:p w:rsidR="00DD596D" w:rsidRPr="006343A1" w:rsidRDefault="00DD596D" w:rsidP="00896A14">
            <w:pPr>
              <w:spacing w:before="60" w:after="60" w:line="240" w:lineRule="auto"/>
              <w:rPr>
                <w:lang w:val="en-GB" w:eastAsia="nb-NO"/>
              </w:rPr>
            </w:pPr>
          </w:p>
        </w:tc>
      </w:tr>
      <w:tr w:rsidR="00DD596D" w:rsidRPr="006343A1" w:rsidTr="00896A14">
        <w:trPr>
          <w:trHeight w:val="492"/>
        </w:trPr>
        <w:tc>
          <w:tcPr>
            <w:tcW w:w="3958" w:type="dxa"/>
          </w:tcPr>
          <w:p w:rsidR="00DD596D" w:rsidRPr="006343A1" w:rsidRDefault="00DD596D" w:rsidP="00896A14">
            <w:pPr>
              <w:rPr>
                <w:lang w:val="en-GB"/>
              </w:rPr>
            </w:pPr>
            <w:r w:rsidRPr="006343A1">
              <w:rPr>
                <w:b/>
                <w:bCs/>
                <w:lang w:val="en-GB"/>
              </w:rPr>
              <w:t>Requirement CDV 9:</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must contain training control (</w:t>
            </w:r>
            <w:r>
              <w:rPr>
                <w:lang w:val="en-GB"/>
              </w:rPr>
              <w:t>at least</w:t>
            </w:r>
            <w:r w:rsidRPr="006343A1">
              <w:rPr>
                <w:lang w:val="en-GB"/>
              </w:rPr>
              <w:t xml:space="preserve"> start, stop, replay, moving base blocking); operator must be able to see currently progressing scenes from driver’s view and from virtual cameras, which allow to observe vehicle in the context of current traffic environment </w:t>
            </w:r>
          </w:p>
        </w:tc>
        <w:tc>
          <w:tcPr>
            <w:tcW w:w="988" w:type="dxa"/>
          </w:tcPr>
          <w:p w:rsidR="00DD596D" w:rsidRPr="006343A1" w:rsidRDefault="00DD596D" w:rsidP="00896A14">
            <w:pPr>
              <w:spacing w:before="60" w:after="60" w:line="240" w:lineRule="auto"/>
              <w:rPr>
                <w:lang w:val="en-GB" w:eastAsia="nb-NO"/>
              </w:rPr>
            </w:pPr>
          </w:p>
        </w:tc>
        <w:tc>
          <w:tcPr>
            <w:tcW w:w="4222" w:type="dxa"/>
          </w:tcPr>
          <w:p w:rsidR="00DD596D" w:rsidRPr="006343A1" w:rsidRDefault="00DD596D" w:rsidP="00896A14">
            <w:pPr>
              <w:spacing w:before="60" w:after="60" w:line="240" w:lineRule="auto"/>
              <w:rPr>
                <w:lang w:val="en-GB" w:eastAsia="nb-NO"/>
              </w:rPr>
            </w:pPr>
          </w:p>
        </w:tc>
      </w:tr>
      <w:tr w:rsidR="00DD596D" w:rsidRPr="006343A1" w:rsidTr="00896A14">
        <w:trPr>
          <w:trHeight w:val="492"/>
        </w:trPr>
        <w:tc>
          <w:tcPr>
            <w:tcW w:w="3958" w:type="dxa"/>
          </w:tcPr>
          <w:p w:rsidR="00DD596D" w:rsidRPr="006343A1" w:rsidRDefault="00DD596D" w:rsidP="00896A14">
            <w:pPr>
              <w:rPr>
                <w:b/>
                <w:bCs/>
                <w:lang w:val="en-GB"/>
              </w:rPr>
            </w:pPr>
            <w:r w:rsidRPr="006343A1">
              <w:rPr>
                <w:b/>
                <w:bCs/>
                <w:lang w:val="en-GB"/>
              </w:rPr>
              <w:t>Requirement CDV 10:</w:t>
            </w:r>
            <w:r w:rsidRPr="006343A1">
              <w:rPr>
                <w:lang w:val="en-GB"/>
              </w:rPr>
              <w:t xml:space="preserve">              </w:t>
            </w:r>
            <w:r w:rsidRPr="006343A1">
              <w:rPr>
                <w:b/>
                <w:bCs/>
                <w:lang w:val="en-GB"/>
              </w:rPr>
              <w:t>“MUST”</w:t>
            </w:r>
          </w:p>
          <w:p w:rsidR="00DD596D" w:rsidDel="00D1500B" w:rsidRDefault="00DD596D" w:rsidP="00E13ADF">
            <w:pPr>
              <w:rPr>
                <w:ins w:id="43" w:author="Jaroslav Zabensky" w:date="2014-08-11T12:40:00Z"/>
                <w:del w:id="44" w:author="Novotna" w:date="2014-08-11T16:39:00Z"/>
                <w:lang w:val="en-GB"/>
              </w:rPr>
            </w:pPr>
            <w:proofErr w:type="gramStart"/>
            <w:r w:rsidRPr="006343A1">
              <w:rPr>
                <w:lang w:val="en-GB"/>
              </w:rPr>
              <w:t>must</w:t>
            </w:r>
            <w:proofErr w:type="gramEnd"/>
            <w:r w:rsidRPr="006343A1">
              <w:rPr>
                <w:lang w:val="en-GB"/>
              </w:rPr>
              <w:t xml:space="preserve"> contain a recording of the whole practice (recording of a driver in the cabin, logging of control components status</w:t>
            </w:r>
            <w:del w:id="45" w:author="Novotna" w:date="2014-08-11T15:55:00Z">
              <w:r w:rsidRPr="006343A1" w:rsidDel="00670FEB">
                <w:rPr>
                  <w:lang w:val="en-GB"/>
                </w:rPr>
                <w:delText xml:space="preserve"> – all synchronized with the course of training, i.e. temporary pause of training is not recorded in the camera recording</w:delText>
              </w:r>
            </w:del>
            <w:r w:rsidRPr="006343A1">
              <w:rPr>
                <w:lang w:val="en-GB"/>
              </w:rPr>
              <w:t>). It must be possible for instructor to play the current ride scenario immediately after its end with an option to replay the ride and corresponding variables (speed, ride trajectory, changing gears, pedals, etc.).  It must also be possibl</w:t>
            </w:r>
            <w:r>
              <w:rPr>
                <w:lang w:val="en-GB"/>
              </w:rPr>
              <w:t>e to change angles of view of t</w:t>
            </w:r>
            <w:r w:rsidRPr="006343A1">
              <w:rPr>
                <w:lang w:val="en-GB"/>
              </w:rPr>
              <w:t>h</w:t>
            </w:r>
            <w:r>
              <w:rPr>
                <w:lang w:val="en-GB"/>
              </w:rPr>
              <w:t>e</w:t>
            </w:r>
            <w:r w:rsidRPr="006343A1">
              <w:rPr>
                <w:lang w:val="en-GB"/>
              </w:rPr>
              <w:t xml:space="preserve"> played sc</w:t>
            </w:r>
            <w:r>
              <w:rPr>
                <w:lang w:val="en-GB"/>
              </w:rPr>
              <w:t>ene. The instructor will have t</w:t>
            </w:r>
            <w:r w:rsidRPr="006343A1">
              <w:rPr>
                <w:lang w:val="en-GB"/>
              </w:rPr>
              <w:t>h</w:t>
            </w:r>
            <w:r>
              <w:rPr>
                <w:lang w:val="en-GB"/>
              </w:rPr>
              <w:t>e</w:t>
            </w:r>
            <w:r w:rsidRPr="006343A1">
              <w:rPr>
                <w:lang w:val="en-GB"/>
              </w:rPr>
              <w:t xml:space="preserve"> </w:t>
            </w:r>
            <w:r w:rsidRPr="006343A1">
              <w:rPr>
                <w:lang w:val="en-GB"/>
              </w:rPr>
              <w:lastRenderedPageBreak/>
              <w:t>complex data of the recorded scene available.</w:t>
            </w:r>
          </w:p>
          <w:p w:rsidR="00AE6EC0" w:rsidRPr="006343A1" w:rsidRDefault="00AE6EC0" w:rsidP="00896A14">
            <w:pPr>
              <w:rPr>
                <w:b/>
                <w:bCs/>
                <w:lang w:val="en-GB"/>
              </w:rPr>
            </w:pPr>
          </w:p>
        </w:tc>
        <w:tc>
          <w:tcPr>
            <w:tcW w:w="988" w:type="dxa"/>
          </w:tcPr>
          <w:p w:rsidR="00DD596D" w:rsidRPr="006343A1" w:rsidRDefault="00DD596D" w:rsidP="00896A14">
            <w:pPr>
              <w:spacing w:before="60" w:after="60" w:line="240" w:lineRule="auto"/>
              <w:rPr>
                <w:lang w:val="en-GB" w:eastAsia="nb-NO"/>
              </w:rPr>
            </w:pPr>
          </w:p>
        </w:tc>
        <w:tc>
          <w:tcPr>
            <w:tcW w:w="4222" w:type="dxa"/>
          </w:tcPr>
          <w:p w:rsidR="00DD596D" w:rsidRPr="006343A1" w:rsidRDefault="00DD596D" w:rsidP="00896A14">
            <w:pPr>
              <w:spacing w:before="60" w:after="60" w:line="240" w:lineRule="auto"/>
              <w:rPr>
                <w:lang w:val="en-GB" w:eastAsia="nb-NO"/>
              </w:rPr>
            </w:pPr>
          </w:p>
        </w:tc>
      </w:tr>
      <w:tr w:rsidR="00DD596D" w:rsidRPr="006343A1" w:rsidTr="00896A14">
        <w:trPr>
          <w:trHeight w:val="492"/>
        </w:trPr>
        <w:tc>
          <w:tcPr>
            <w:tcW w:w="3958" w:type="dxa"/>
          </w:tcPr>
          <w:p w:rsidR="00DD596D" w:rsidRPr="006343A1" w:rsidDel="00E775DD" w:rsidRDefault="00DD596D" w:rsidP="00896A14">
            <w:pPr>
              <w:rPr>
                <w:del w:id="46" w:author="Novotna" w:date="2014-08-11T15:52:00Z"/>
                <w:b/>
                <w:bCs/>
                <w:lang w:val="en-GB"/>
              </w:rPr>
            </w:pPr>
            <w:del w:id="47" w:author="Novotna" w:date="2014-08-11T15:52:00Z">
              <w:r w:rsidRPr="006343A1" w:rsidDel="00E775DD">
                <w:rPr>
                  <w:b/>
                  <w:bCs/>
                  <w:lang w:val="en-GB"/>
                </w:rPr>
                <w:lastRenderedPageBreak/>
                <w:delText>Requirement CDV 11:</w:delText>
              </w:r>
              <w:r w:rsidRPr="006343A1" w:rsidDel="00E775DD">
                <w:rPr>
                  <w:lang w:val="en-GB"/>
                </w:rPr>
                <w:delText xml:space="preserve">              </w:delText>
              </w:r>
              <w:r w:rsidRPr="006343A1" w:rsidDel="00E775DD">
                <w:rPr>
                  <w:b/>
                  <w:bCs/>
                  <w:lang w:val="en-GB"/>
                </w:rPr>
                <w:delText>“MUST”</w:delText>
              </w:r>
            </w:del>
          </w:p>
          <w:p w:rsidR="00DD596D" w:rsidRPr="006343A1" w:rsidRDefault="00DD596D" w:rsidP="00896A14">
            <w:pPr>
              <w:rPr>
                <w:b/>
                <w:bCs/>
                <w:lang w:val="en-GB"/>
              </w:rPr>
            </w:pPr>
            <w:del w:id="48" w:author="Novotna" w:date="2014-08-11T15:52:00Z">
              <w:r w:rsidRPr="006343A1" w:rsidDel="00E775DD">
                <w:rPr>
                  <w:lang w:val="en-GB"/>
                </w:rPr>
                <w:delText>must allow a control of basic functions of settings of a scenario in progress with the use of a wireless device, e.g. tablet.</w:delText>
              </w:r>
            </w:del>
          </w:p>
        </w:tc>
        <w:tc>
          <w:tcPr>
            <w:tcW w:w="988" w:type="dxa"/>
          </w:tcPr>
          <w:p w:rsidR="00DD596D" w:rsidRPr="006343A1" w:rsidRDefault="00DD596D" w:rsidP="00896A14">
            <w:pPr>
              <w:spacing w:before="60" w:after="60" w:line="240" w:lineRule="auto"/>
              <w:rPr>
                <w:lang w:val="en-GB" w:eastAsia="nb-NO"/>
              </w:rPr>
            </w:pPr>
          </w:p>
        </w:tc>
        <w:tc>
          <w:tcPr>
            <w:tcW w:w="4222" w:type="dxa"/>
          </w:tcPr>
          <w:p w:rsidR="00DD596D" w:rsidRPr="006343A1" w:rsidRDefault="00DD596D" w:rsidP="00896A14">
            <w:pPr>
              <w:spacing w:before="60" w:after="60" w:line="240" w:lineRule="auto"/>
              <w:rPr>
                <w:lang w:val="en-GB" w:eastAsia="nb-NO"/>
              </w:rPr>
            </w:pPr>
          </w:p>
        </w:tc>
      </w:tr>
      <w:tr w:rsidR="00DD596D" w:rsidRPr="006343A1" w:rsidTr="00896A14">
        <w:trPr>
          <w:trHeight w:val="492"/>
        </w:trPr>
        <w:tc>
          <w:tcPr>
            <w:tcW w:w="3958" w:type="dxa"/>
          </w:tcPr>
          <w:p w:rsidR="00DD596D" w:rsidRPr="006343A1" w:rsidRDefault="00DD596D" w:rsidP="00896A14">
            <w:pPr>
              <w:rPr>
                <w:b/>
                <w:bCs/>
                <w:lang w:val="en-GB"/>
              </w:rPr>
            </w:pPr>
            <w:r w:rsidRPr="006343A1">
              <w:rPr>
                <w:b/>
                <w:bCs/>
                <w:lang w:val="en-GB"/>
              </w:rPr>
              <w:t>Requirement CDV 12:              “MUST”</w:t>
            </w:r>
          </w:p>
          <w:p w:rsidR="00DD596D" w:rsidRPr="006343A1" w:rsidRDefault="00DD596D" w:rsidP="00896A14">
            <w:pPr>
              <w:rPr>
                <w:lang w:val="en-GB"/>
              </w:rPr>
            </w:pPr>
            <w:r w:rsidRPr="006343A1">
              <w:rPr>
                <w:lang w:val="en-GB"/>
              </w:rPr>
              <w:t>must contain the evaluation of relevant physical variables describing vehicle behaviour while driving, corresponding with the behaviour of a given vehicle in the real traffic environment. The recorded data must allow to evaluate the style and characteristics of driving in the context of the traffic environment the vehicle moves in. They concern at least:</w:t>
            </w:r>
          </w:p>
          <w:p w:rsidR="00DD596D" w:rsidRPr="006343A1" w:rsidRDefault="00DD596D" w:rsidP="00896A14">
            <w:pPr>
              <w:numPr>
                <w:ilvl w:val="0"/>
                <w:numId w:val="20"/>
              </w:numPr>
              <w:rPr>
                <w:lang w:val="en-GB"/>
              </w:rPr>
            </w:pPr>
            <w:r w:rsidRPr="006343A1">
              <w:rPr>
                <w:lang w:val="en-GB"/>
              </w:rPr>
              <w:t xml:space="preserve">Vehicle trajectory </w:t>
            </w:r>
          </w:p>
          <w:p w:rsidR="00DD596D" w:rsidRPr="006343A1" w:rsidRDefault="00DD596D" w:rsidP="00896A14">
            <w:pPr>
              <w:numPr>
                <w:ilvl w:val="0"/>
                <w:numId w:val="20"/>
              </w:numPr>
              <w:rPr>
                <w:lang w:val="en-GB"/>
              </w:rPr>
            </w:pPr>
            <w:r w:rsidRPr="006343A1">
              <w:rPr>
                <w:lang w:val="en-GB"/>
              </w:rPr>
              <w:t>Vehicle speed</w:t>
            </w:r>
          </w:p>
          <w:p w:rsidR="00DD596D" w:rsidRPr="006343A1" w:rsidRDefault="00DD596D" w:rsidP="00896A14">
            <w:pPr>
              <w:numPr>
                <w:ilvl w:val="0"/>
                <w:numId w:val="20"/>
              </w:numPr>
              <w:rPr>
                <w:lang w:val="en-GB"/>
              </w:rPr>
            </w:pPr>
            <w:r w:rsidRPr="006343A1">
              <w:rPr>
                <w:lang w:val="en-GB"/>
              </w:rPr>
              <w:t>Vehicle acceleration</w:t>
            </w:r>
          </w:p>
          <w:p w:rsidR="00DD596D" w:rsidRPr="006343A1" w:rsidRDefault="00DD596D" w:rsidP="00896A14">
            <w:pPr>
              <w:numPr>
                <w:ilvl w:val="0"/>
                <w:numId w:val="20"/>
              </w:numPr>
              <w:rPr>
                <w:lang w:val="en-GB"/>
              </w:rPr>
            </w:pPr>
            <w:r w:rsidRPr="006343A1">
              <w:rPr>
                <w:lang w:val="en-GB"/>
              </w:rPr>
              <w:t>Vehicle deceleration</w:t>
            </w:r>
          </w:p>
          <w:p w:rsidR="00DD596D" w:rsidRPr="006343A1" w:rsidRDefault="00DD596D" w:rsidP="00896A14">
            <w:pPr>
              <w:numPr>
                <w:ilvl w:val="0"/>
                <w:numId w:val="20"/>
              </w:numPr>
              <w:rPr>
                <w:lang w:val="en-GB"/>
              </w:rPr>
            </w:pPr>
            <w:r w:rsidRPr="006343A1">
              <w:rPr>
                <w:lang w:val="en-GB"/>
              </w:rPr>
              <w:t>Critical events (skid, collision, leaving the road, etc.)</w:t>
            </w:r>
          </w:p>
          <w:p w:rsidR="00DD596D" w:rsidRPr="006343A1" w:rsidRDefault="00DD596D" w:rsidP="00896A14">
            <w:pPr>
              <w:numPr>
                <w:ilvl w:val="0"/>
                <w:numId w:val="20"/>
              </w:numPr>
              <w:rPr>
                <w:lang w:val="en-GB"/>
              </w:rPr>
            </w:pPr>
            <w:r w:rsidRPr="006343A1">
              <w:rPr>
                <w:lang w:val="en-GB"/>
              </w:rPr>
              <w:t>Critical manoeuvres (hazardous overtaking, driving through hazardous road segments in improper speed, etc.)</w:t>
            </w:r>
          </w:p>
          <w:p w:rsidR="00DD596D" w:rsidRPr="006343A1" w:rsidRDefault="00DD596D" w:rsidP="00896A14">
            <w:pPr>
              <w:numPr>
                <w:ilvl w:val="0"/>
                <w:numId w:val="20"/>
              </w:numPr>
              <w:rPr>
                <w:lang w:val="en-GB"/>
              </w:rPr>
            </w:pPr>
            <w:r w:rsidRPr="006343A1">
              <w:rPr>
                <w:lang w:val="en-GB"/>
              </w:rPr>
              <w:t>Other relevant variables</w:t>
            </w:r>
          </w:p>
        </w:tc>
        <w:tc>
          <w:tcPr>
            <w:tcW w:w="988" w:type="dxa"/>
          </w:tcPr>
          <w:p w:rsidR="00DD596D" w:rsidRPr="006343A1" w:rsidRDefault="00DD596D" w:rsidP="00896A14">
            <w:pPr>
              <w:spacing w:before="60" w:after="60" w:line="240" w:lineRule="auto"/>
              <w:rPr>
                <w:lang w:val="en-GB" w:eastAsia="nb-NO"/>
              </w:rPr>
            </w:pPr>
          </w:p>
        </w:tc>
        <w:tc>
          <w:tcPr>
            <w:tcW w:w="4222" w:type="dxa"/>
          </w:tcPr>
          <w:p w:rsidR="00DD596D" w:rsidRPr="006343A1" w:rsidRDefault="00DD596D" w:rsidP="00896A14">
            <w:pPr>
              <w:spacing w:before="60" w:after="60" w:line="240" w:lineRule="auto"/>
              <w:rPr>
                <w:lang w:val="en-GB" w:eastAsia="nb-NO"/>
              </w:rPr>
            </w:pPr>
          </w:p>
        </w:tc>
      </w:tr>
      <w:tr w:rsidR="00DD596D" w:rsidRPr="006343A1" w:rsidTr="00896A14">
        <w:trPr>
          <w:trHeight w:val="492"/>
        </w:trPr>
        <w:tc>
          <w:tcPr>
            <w:tcW w:w="3958" w:type="dxa"/>
          </w:tcPr>
          <w:p w:rsidR="00DD596D" w:rsidRPr="006343A1" w:rsidRDefault="00DD596D" w:rsidP="00896A14">
            <w:pPr>
              <w:rPr>
                <w:b/>
                <w:bCs/>
                <w:lang w:val="en-GB"/>
              </w:rPr>
            </w:pPr>
            <w:r w:rsidRPr="006343A1">
              <w:rPr>
                <w:b/>
                <w:bCs/>
                <w:lang w:val="en-GB"/>
              </w:rPr>
              <w:t>Requirement CDV 13:              “MUST”</w:t>
            </w:r>
          </w:p>
          <w:p w:rsidR="00DD596D" w:rsidRPr="006343A1" w:rsidRDefault="00DD596D" w:rsidP="00896A14">
            <w:pPr>
              <w:rPr>
                <w:lang w:val="en-GB"/>
              </w:rPr>
            </w:pPr>
            <w:r w:rsidRPr="006343A1">
              <w:rPr>
                <w:lang w:val="en-GB"/>
              </w:rPr>
              <w:t xml:space="preserve">must contain a workstation for production and adjustment of terrains </w:t>
            </w:r>
            <w:del w:id="49" w:author="Novotna" w:date="2014-08-11T15:55:00Z">
              <w:r w:rsidRPr="006343A1" w:rsidDel="00E775DD">
                <w:rPr>
                  <w:lang w:val="en-GB"/>
                </w:rPr>
                <w:delText xml:space="preserve">(independent PC equipped with necessary software) </w:delText>
              </w:r>
            </w:del>
          </w:p>
          <w:p w:rsidR="00DD596D" w:rsidRPr="006343A1" w:rsidRDefault="00DD596D" w:rsidP="00E775DD">
            <w:pPr>
              <w:rPr>
                <w:lang w:val="en-GB"/>
              </w:rPr>
            </w:pPr>
            <w:r w:rsidRPr="006343A1">
              <w:rPr>
                <w:lang w:val="en-GB"/>
              </w:rPr>
              <w:lastRenderedPageBreak/>
              <w:t xml:space="preserve">see  </w:t>
            </w:r>
            <w:r w:rsidRPr="006343A1">
              <w:rPr>
                <w:b/>
                <w:bCs/>
                <w:lang w:val="en-GB"/>
              </w:rPr>
              <w:t>PS</w:t>
            </w:r>
            <w:r w:rsidRPr="006343A1">
              <w:rPr>
                <w:lang w:val="en-GB"/>
              </w:rPr>
              <w:t xml:space="preserve"> – Workstation, workstation for production and adjustment of terrains </w:t>
            </w:r>
            <w:del w:id="50" w:author="Novotna" w:date="2014-08-11T15:55:00Z">
              <w:r w:rsidRPr="006343A1" w:rsidDel="00E775DD">
                <w:rPr>
                  <w:lang w:val="en-GB"/>
                </w:rPr>
                <w:delText>(independent PC equipped with necessary software)</w:delText>
              </w:r>
            </w:del>
          </w:p>
        </w:tc>
        <w:tc>
          <w:tcPr>
            <w:tcW w:w="988" w:type="dxa"/>
          </w:tcPr>
          <w:p w:rsidR="00DD596D" w:rsidRPr="006343A1" w:rsidRDefault="00DD596D" w:rsidP="00896A14">
            <w:pPr>
              <w:spacing w:before="60" w:after="60" w:line="240" w:lineRule="auto"/>
              <w:rPr>
                <w:lang w:val="en-GB" w:eastAsia="nb-NO"/>
              </w:rPr>
            </w:pPr>
          </w:p>
        </w:tc>
        <w:tc>
          <w:tcPr>
            <w:tcW w:w="4222" w:type="dxa"/>
          </w:tcPr>
          <w:p w:rsidR="00DD596D" w:rsidRPr="006343A1" w:rsidRDefault="00DD596D" w:rsidP="00896A14">
            <w:pPr>
              <w:spacing w:before="60" w:after="60" w:line="240" w:lineRule="auto"/>
              <w:rPr>
                <w:lang w:val="en-GB" w:eastAsia="nb-NO"/>
              </w:rPr>
            </w:pPr>
          </w:p>
        </w:tc>
      </w:tr>
      <w:tr w:rsidR="00DD596D" w:rsidRPr="006343A1" w:rsidTr="00896A14">
        <w:trPr>
          <w:trHeight w:val="492"/>
        </w:trPr>
        <w:tc>
          <w:tcPr>
            <w:tcW w:w="3958" w:type="dxa"/>
          </w:tcPr>
          <w:p w:rsidR="00DD596D" w:rsidRPr="006343A1" w:rsidRDefault="00DD596D" w:rsidP="00896A14">
            <w:pPr>
              <w:rPr>
                <w:b/>
                <w:bCs/>
                <w:lang w:val="en-GB"/>
              </w:rPr>
            </w:pPr>
            <w:r w:rsidRPr="006343A1">
              <w:rPr>
                <w:b/>
                <w:bCs/>
                <w:lang w:val="en-GB"/>
              </w:rPr>
              <w:lastRenderedPageBreak/>
              <w:t>Requirement CDV 14:              “MUST”</w:t>
            </w:r>
          </w:p>
          <w:p w:rsidR="00DD596D" w:rsidRPr="006343A1" w:rsidRDefault="00DD596D" w:rsidP="00896A14">
            <w:pPr>
              <w:rPr>
                <w:b/>
                <w:bCs/>
                <w:lang w:val="en-GB"/>
              </w:rPr>
            </w:pPr>
            <w:r w:rsidRPr="006343A1">
              <w:rPr>
                <w:lang w:val="en-GB"/>
              </w:rPr>
              <w:t>colour printer intended for printing output data of simulator experiments and other related information, at least A4</w:t>
            </w:r>
          </w:p>
        </w:tc>
        <w:tc>
          <w:tcPr>
            <w:tcW w:w="988" w:type="dxa"/>
          </w:tcPr>
          <w:p w:rsidR="00DD596D" w:rsidRPr="006343A1" w:rsidRDefault="00DD596D" w:rsidP="00896A14">
            <w:pPr>
              <w:spacing w:before="60" w:after="60" w:line="240" w:lineRule="auto"/>
              <w:rPr>
                <w:lang w:val="en-GB" w:eastAsia="nb-NO"/>
              </w:rPr>
            </w:pPr>
          </w:p>
        </w:tc>
        <w:tc>
          <w:tcPr>
            <w:tcW w:w="4222" w:type="dxa"/>
          </w:tcPr>
          <w:p w:rsidR="00DD596D" w:rsidRPr="006343A1" w:rsidRDefault="00DD596D" w:rsidP="00896A14">
            <w:pPr>
              <w:spacing w:before="60" w:after="60" w:line="240" w:lineRule="auto"/>
              <w:rPr>
                <w:lang w:val="en-GB" w:eastAsia="nb-NO"/>
              </w:rPr>
            </w:pPr>
          </w:p>
        </w:tc>
      </w:tr>
    </w:tbl>
    <w:p w:rsidR="00DD596D" w:rsidRDefault="00DD596D" w:rsidP="00DD596D">
      <w:pPr>
        <w:rPr>
          <w:i/>
          <w:iCs/>
          <w:lang w:val="en-GB"/>
        </w:rPr>
      </w:pPr>
    </w:p>
    <w:p w:rsidR="00DD596D" w:rsidRPr="006343A1" w:rsidRDefault="00DD596D" w:rsidP="00DD596D">
      <w:pPr>
        <w:rPr>
          <w:i/>
          <w:iCs/>
          <w:lang w:val="en-GB"/>
        </w:rPr>
      </w:pPr>
    </w:p>
    <w:p w:rsidR="00DD596D" w:rsidRPr="006343A1" w:rsidRDefault="00DD596D" w:rsidP="00DD596D">
      <w:pPr>
        <w:pStyle w:val="Nadpis2"/>
        <w:rPr>
          <w:rFonts w:ascii="Times New Roman" w:hAnsi="Times New Roman"/>
          <w:sz w:val="22"/>
          <w:szCs w:val="22"/>
          <w:lang w:val="en-GB"/>
        </w:rPr>
      </w:pPr>
      <w:bookmarkStart w:id="51" w:name="_Toc384997115"/>
      <w:r w:rsidRPr="006343A1">
        <w:rPr>
          <w:rFonts w:ascii="Times New Roman" w:hAnsi="Times New Roman"/>
          <w:sz w:val="22"/>
          <w:szCs w:val="22"/>
          <w:lang w:val="en-GB"/>
        </w:rPr>
        <w:t>Function and operation</w:t>
      </w:r>
      <w:bookmarkEnd w:id="51"/>
    </w:p>
    <w:p w:rsidR="00DD596D" w:rsidRPr="006343A1" w:rsidRDefault="00DD596D" w:rsidP="00DD596D">
      <w:pPr>
        <w:pStyle w:val="Nadpis3"/>
        <w:rPr>
          <w:rFonts w:ascii="Times New Roman" w:hAnsi="Times New Roman"/>
          <w:lang w:val="en-GB"/>
        </w:rPr>
      </w:pPr>
      <w:bookmarkStart w:id="52" w:name="_Toc384997116"/>
      <w:bookmarkStart w:id="53" w:name="_Toc358629250"/>
      <w:r w:rsidRPr="006343A1">
        <w:rPr>
          <w:rFonts w:ascii="Times New Roman" w:hAnsi="Times New Roman"/>
          <w:lang w:val="en-GB"/>
        </w:rPr>
        <w:t>Software, Scenarios</w:t>
      </w:r>
      <w:bookmarkEnd w:id="52"/>
      <w:r w:rsidRPr="006343A1">
        <w:rPr>
          <w:rFonts w:ascii="Times New Roman" w:hAnsi="Times New Roman"/>
          <w:lang w:val="en-GB"/>
        </w:rPr>
        <w:t xml:space="preserve"> </w:t>
      </w:r>
      <w:bookmarkEnd w:id="53"/>
    </w:p>
    <w:p w:rsidR="00DD596D" w:rsidRPr="006343A1" w:rsidRDefault="00DD596D" w:rsidP="00DD596D">
      <w:pPr>
        <w:jc w:val="both"/>
        <w:rPr>
          <w:b/>
          <w:bCs/>
          <w:lang w:val="en-GB"/>
        </w:rPr>
      </w:pPr>
      <w:r w:rsidRPr="006343A1">
        <w:rPr>
          <w:lang w:val="en-GB"/>
        </w:rPr>
        <w:t>The facility should be delivered with some predefined environments and scenarios. It shall be possible for CDV to design custom scenarios and road environments. Necessary tools for this shall be included in the delivery. A description of work process and support agreement of how to handle</w:t>
      </w:r>
      <w:r>
        <w:rPr>
          <w:lang w:val="en-GB"/>
        </w:rPr>
        <w:t xml:space="preserve"> d</w:t>
      </w:r>
      <w:r w:rsidRPr="006343A1">
        <w:rPr>
          <w:lang w:val="en-GB"/>
        </w:rPr>
        <w:t xml:space="preserve">evelopment/support of new scenarios for CDV shall be included in the offer.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1"/>
        <w:gridCol w:w="985"/>
        <w:gridCol w:w="3954"/>
      </w:tblGrid>
      <w:tr w:rsidR="00DD596D" w:rsidRPr="006343A1" w:rsidTr="00896A14">
        <w:trPr>
          <w:tblHeader/>
        </w:trPr>
        <w:tc>
          <w:tcPr>
            <w:tcW w:w="4121" w:type="dxa"/>
            <w:shd w:val="clear" w:color="auto" w:fill="C0C0C0"/>
          </w:tcPr>
          <w:p w:rsidR="00DD596D" w:rsidRPr="006343A1" w:rsidRDefault="00DD596D" w:rsidP="00896A14">
            <w:pPr>
              <w:pStyle w:val="Brdtekstpaaflgende"/>
              <w:rPr>
                <w:sz w:val="22"/>
                <w:szCs w:val="22"/>
                <w:lang w:val="en-GB"/>
              </w:rPr>
            </w:pPr>
            <w:r w:rsidRPr="006343A1">
              <w:rPr>
                <w:sz w:val="22"/>
                <w:szCs w:val="22"/>
                <w:lang w:val="en-GB"/>
              </w:rPr>
              <w:t>Requirement</w:t>
            </w:r>
          </w:p>
        </w:tc>
        <w:tc>
          <w:tcPr>
            <w:tcW w:w="985" w:type="dxa"/>
            <w:shd w:val="clear" w:color="auto" w:fill="C0C0C0"/>
          </w:tcPr>
          <w:p w:rsidR="00DD596D" w:rsidRPr="006343A1" w:rsidRDefault="00DD596D" w:rsidP="00896A14">
            <w:pPr>
              <w:pStyle w:val="Brdtekstpaaflgende"/>
              <w:rPr>
                <w:sz w:val="22"/>
                <w:szCs w:val="22"/>
                <w:lang w:val="en-GB"/>
              </w:rPr>
            </w:pPr>
            <w:r w:rsidRPr="006343A1">
              <w:rPr>
                <w:sz w:val="22"/>
                <w:szCs w:val="22"/>
                <w:lang w:val="en-GB"/>
              </w:rPr>
              <w:t>Fulfils</w:t>
            </w:r>
          </w:p>
          <w:p w:rsidR="00DD596D" w:rsidRPr="006343A1" w:rsidRDefault="00DD596D" w:rsidP="00896A14">
            <w:pPr>
              <w:pStyle w:val="Brdtekstpaaflgende"/>
              <w:rPr>
                <w:sz w:val="22"/>
                <w:szCs w:val="22"/>
                <w:lang w:val="en-GB"/>
              </w:rPr>
            </w:pPr>
            <w:r w:rsidRPr="006343A1">
              <w:rPr>
                <w:sz w:val="22"/>
                <w:szCs w:val="22"/>
                <w:lang w:val="en-GB"/>
              </w:rPr>
              <w:t>Yes/No</w:t>
            </w:r>
          </w:p>
        </w:tc>
        <w:tc>
          <w:tcPr>
            <w:tcW w:w="3954" w:type="dxa"/>
            <w:shd w:val="clear" w:color="auto" w:fill="C0C0C0"/>
          </w:tcPr>
          <w:p w:rsidR="00DD596D" w:rsidRPr="006343A1" w:rsidRDefault="00DD596D" w:rsidP="00896A14">
            <w:pPr>
              <w:pStyle w:val="Brdtekstpaaflgende"/>
              <w:rPr>
                <w:sz w:val="22"/>
                <w:szCs w:val="22"/>
                <w:lang w:val="en-GB"/>
              </w:rPr>
            </w:pPr>
            <w:r w:rsidRPr="006343A1">
              <w:rPr>
                <w:rStyle w:val="hps"/>
                <w:sz w:val="22"/>
                <w:szCs w:val="22"/>
                <w:lang w:val="en-GB"/>
              </w:rPr>
              <w:t>Tenderer’s answer</w:t>
            </w:r>
            <w:r w:rsidRPr="006343A1">
              <w:rPr>
                <w:sz w:val="22"/>
                <w:szCs w:val="22"/>
                <w:lang w:val="en-GB"/>
              </w:rPr>
              <w:t xml:space="preserve"> </w:t>
            </w:r>
            <w:r w:rsidRPr="006343A1">
              <w:rPr>
                <w:rStyle w:val="hps"/>
                <w:sz w:val="22"/>
                <w:szCs w:val="22"/>
                <w:lang w:val="en-GB"/>
              </w:rPr>
              <w:t xml:space="preserve">(Tenderer needs to specify clearly how they meet the given requirement, e.g. technical parameters, links to specifications / tests, other possible solutions, etc.)  </w:t>
            </w:r>
          </w:p>
        </w:tc>
      </w:tr>
      <w:tr w:rsidR="00DD596D" w:rsidRPr="006343A1" w:rsidTr="00896A14">
        <w:tc>
          <w:tcPr>
            <w:tcW w:w="4121" w:type="dxa"/>
          </w:tcPr>
          <w:p w:rsidR="00DD596D" w:rsidRPr="006343A1" w:rsidRDefault="00DD596D" w:rsidP="00896A14">
            <w:pPr>
              <w:autoSpaceDE w:val="0"/>
              <w:autoSpaceDN w:val="0"/>
              <w:adjustRightInd w:val="0"/>
              <w:rPr>
                <w:lang w:val="en-GB"/>
              </w:rPr>
            </w:pPr>
            <w:r w:rsidRPr="006343A1">
              <w:rPr>
                <w:b/>
                <w:bCs/>
                <w:lang w:val="en-GB"/>
              </w:rPr>
              <w:t>Requirement CDV 15:</w:t>
            </w:r>
            <w:r w:rsidRPr="006343A1">
              <w:rPr>
                <w:lang w:val="en-GB"/>
              </w:rPr>
              <w:t xml:space="preserve">                 </w:t>
            </w:r>
            <w:r w:rsidRPr="006343A1">
              <w:rPr>
                <w:b/>
                <w:bCs/>
                <w:lang w:val="en-GB"/>
              </w:rPr>
              <w:t>“MUST”</w:t>
            </w:r>
          </w:p>
          <w:p w:rsidR="00DD596D" w:rsidRPr="006343A1" w:rsidRDefault="00DD596D" w:rsidP="00896A14">
            <w:pPr>
              <w:autoSpaceDE w:val="0"/>
              <w:autoSpaceDN w:val="0"/>
              <w:adjustRightInd w:val="0"/>
              <w:rPr>
                <w:lang w:val="en-GB"/>
              </w:rPr>
            </w:pPr>
            <w:r w:rsidRPr="006343A1">
              <w:rPr>
                <w:lang w:val="en-GB"/>
              </w:rPr>
              <w:t xml:space="preserve">must include </w:t>
            </w:r>
            <w:r>
              <w:rPr>
                <w:lang w:val="en-GB"/>
              </w:rPr>
              <w:t>at least</w:t>
            </w:r>
            <w:r w:rsidRPr="006343A1">
              <w:rPr>
                <w:lang w:val="en-GB"/>
              </w:rPr>
              <w:t xml:space="preserve"> 100 km of motorway database, which must contain road connections to motorway – at least 10 slip roads for exit and 10 ramps for entry motorway. All road signs and road marking must be applicable and valid in the Czech Republic.</w:t>
            </w:r>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c>
          <w:tcPr>
            <w:tcW w:w="4121" w:type="dxa"/>
          </w:tcPr>
          <w:p w:rsidR="00DD596D" w:rsidRPr="006343A1" w:rsidRDefault="00DD596D" w:rsidP="00896A14">
            <w:pPr>
              <w:rPr>
                <w:lang w:val="en-GB"/>
              </w:rPr>
            </w:pPr>
            <w:r w:rsidRPr="006343A1">
              <w:rPr>
                <w:b/>
                <w:bCs/>
                <w:lang w:val="en-GB"/>
              </w:rPr>
              <w:t>Requirement CDV 16:</w:t>
            </w:r>
            <w:r w:rsidRPr="006343A1">
              <w:rPr>
                <w:lang w:val="en-GB"/>
              </w:rPr>
              <w:t xml:space="preserve">                 </w:t>
            </w:r>
            <w:r w:rsidRPr="006343A1">
              <w:rPr>
                <w:b/>
                <w:bCs/>
                <w:lang w:val="en-GB"/>
              </w:rPr>
              <w:t>“MUST”</w:t>
            </w:r>
          </w:p>
          <w:p w:rsidR="00DD596D" w:rsidRDefault="00DD596D" w:rsidP="00896A14">
            <w:pPr>
              <w:rPr>
                <w:lang w:val="en-GB"/>
              </w:rPr>
            </w:pPr>
            <w:r w:rsidRPr="006343A1">
              <w:rPr>
                <w:lang w:val="en-GB"/>
              </w:rPr>
              <w:t xml:space="preserve">must include </w:t>
            </w:r>
            <w:r>
              <w:rPr>
                <w:lang w:val="en-GB"/>
              </w:rPr>
              <w:t>at least</w:t>
            </w:r>
            <w:r w:rsidRPr="006343A1">
              <w:rPr>
                <w:lang w:val="en-GB"/>
              </w:rPr>
              <w:t xml:space="preserve"> 50 km of road database (excluding motorways) of different speed limits and road segments through urban areas. All road signs and road marking must be applicable and valid </w:t>
            </w:r>
            <w:r w:rsidRPr="006343A1">
              <w:rPr>
                <w:lang w:val="en-GB"/>
              </w:rPr>
              <w:lastRenderedPageBreak/>
              <w:t>in the Czech Republic.</w:t>
            </w:r>
          </w:p>
          <w:p w:rsidR="00DD596D" w:rsidRPr="006343A1" w:rsidRDefault="00DD596D" w:rsidP="00896A14">
            <w:pPr>
              <w:rPr>
                <w:lang w:val="en-GB"/>
              </w:rPr>
            </w:pPr>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c>
          <w:tcPr>
            <w:tcW w:w="4121" w:type="dxa"/>
          </w:tcPr>
          <w:p w:rsidR="00DD596D" w:rsidRPr="006343A1" w:rsidRDefault="00DD596D" w:rsidP="00896A14">
            <w:pPr>
              <w:rPr>
                <w:lang w:val="en-GB"/>
              </w:rPr>
            </w:pPr>
            <w:r w:rsidRPr="006343A1">
              <w:rPr>
                <w:b/>
                <w:bCs/>
                <w:lang w:val="en-GB"/>
              </w:rPr>
              <w:lastRenderedPageBreak/>
              <w:t>Requirement CDV 17:</w:t>
            </w:r>
            <w:r w:rsidRPr="006343A1">
              <w:rPr>
                <w:lang w:val="en-GB"/>
              </w:rPr>
              <w:t xml:space="preserve">                 </w:t>
            </w:r>
            <w:r w:rsidRPr="006343A1">
              <w:rPr>
                <w:b/>
                <w:bCs/>
                <w:lang w:val="en-GB"/>
              </w:rPr>
              <w:t>“MUST”</w:t>
            </w:r>
          </w:p>
          <w:p w:rsidR="00DD596D" w:rsidRPr="006343A1" w:rsidRDefault="00DD596D" w:rsidP="00E775DD">
            <w:pPr>
              <w:rPr>
                <w:lang w:val="en-GB"/>
              </w:rPr>
            </w:pPr>
            <w:proofErr w:type="gramStart"/>
            <w:r w:rsidRPr="006343A1">
              <w:rPr>
                <w:lang w:val="en-GB"/>
              </w:rPr>
              <w:t>must</w:t>
            </w:r>
            <w:proofErr w:type="gramEnd"/>
            <w:r w:rsidRPr="006343A1">
              <w:rPr>
                <w:lang w:val="en-GB"/>
              </w:rPr>
              <w:t xml:space="preserve"> include </w:t>
            </w:r>
            <w:r>
              <w:rPr>
                <w:lang w:val="en-GB"/>
              </w:rPr>
              <w:t>at least</w:t>
            </w:r>
            <w:r w:rsidRPr="006343A1">
              <w:rPr>
                <w:lang w:val="en-GB"/>
              </w:rPr>
              <w:t xml:space="preserve"> 10 km of virtual terrain database in urban area, including one-way roads, roundabouts, </w:t>
            </w:r>
            <w:del w:id="54" w:author="Novotna" w:date="2014-08-11T15:55:00Z">
              <w:r w:rsidRPr="006343A1" w:rsidDel="00E775DD">
                <w:rPr>
                  <w:lang w:val="en-GB"/>
                </w:rPr>
                <w:delText xml:space="preserve">bus lanes, </w:delText>
              </w:r>
            </w:del>
            <w:r w:rsidRPr="006343A1">
              <w:rPr>
                <w:lang w:val="en-GB"/>
              </w:rPr>
              <w:t>different types of pedestrian crossings, level crossings</w:t>
            </w:r>
            <w:del w:id="55" w:author="Novotna" w:date="2014-08-11T15:55:00Z">
              <w:r w:rsidRPr="006343A1" w:rsidDel="00E775DD">
                <w:rPr>
                  <w:lang w:val="en-GB"/>
                </w:rPr>
                <w:delText>, bus and tram stops, tram lines</w:delText>
              </w:r>
            </w:del>
            <w:r w:rsidRPr="006343A1">
              <w:rPr>
                <w:lang w:val="en-GB"/>
              </w:rPr>
              <w:t>. All road signs and road marking must be applicable and valid in the Czech Republic.</w:t>
            </w:r>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121" w:type="dxa"/>
          </w:tcPr>
          <w:p w:rsidR="00DD596D" w:rsidRPr="006343A1" w:rsidRDefault="00DD596D" w:rsidP="00896A14">
            <w:pPr>
              <w:rPr>
                <w:lang w:val="en-GB"/>
              </w:rPr>
            </w:pPr>
            <w:r w:rsidRPr="000D7190">
              <w:rPr>
                <w:b/>
                <w:bCs/>
                <w:lang w:val="en-GB"/>
              </w:rPr>
              <w:t>Requirement CDV 18:</w:t>
            </w:r>
            <w:r w:rsidRPr="000D7190">
              <w:rPr>
                <w:lang w:val="en-GB"/>
              </w:rPr>
              <w:t xml:space="preserve">                 </w:t>
            </w:r>
            <w:r w:rsidRPr="006343A1">
              <w:rPr>
                <w:b/>
                <w:bCs/>
                <w:lang w:val="en-GB"/>
              </w:rPr>
              <w:t>“MUST”</w:t>
            </w:r>
          </w:p>
          <w:p w:rsidR="00DD596D" w:rsidRPr="006343A1" w:rsidRDefault="00DD596D" w:rsidP="00896A14">
            <w:pPr>
              <w:rPr>
                <w:lang w:val="en-GB"/>
              </w:rPr>
            </w:pPr>
            <w:r w:rsidRPr="006343A1">
              <w:rPr>
                <w:lang w:val="en-GB"/>
              </w:rPr>
              <w:t xml:space="preserve">The library for the preparation of a scenario must contain be at least </w:t>
            </w:r>
            <w:del w:id="56" w:author="Novotna" w:date="2014-08-11T15:55:00Z">
              <w:r w:rsidRPr="006343A1" w:rsidDel="00E775DD">
                <w:rPr>
                  <w:lang w:val="en-GB"/>
                </w:rPr>
                <w:delText>1</w:delText>
              </w:r>
            </w:del>
            <w:r w:rsidRPr="006343A1">
              <w:rPr>
                <w:lang w:val="en-GB"/>
              </w:rPr>
              <w:t xml:space="preserve">50 different moving vehicles, pedestrians, animals (3d models); </w:t>
            </w:r>
            <w:del w:id="57" w:author="Novotna" w:date="2014-08-11T15:55:00Z">
              <w:r w:rsidRPr="006343A1" w:rsidDel="00E775DD">
                <w:rPr>
                  <w:lang w:val="en-GB"/>
                </w:rPr>
                <w:delText xml:space="preserve">45 </w:delText>
              </w:r>
            </w:del>
            <w:ins w:id="58" w:author="Novotna" w:date="2014-08-11T15:55:00Z">
              <w:r w:rsidR="00E775DD">
                <w:rPr>
                  <w:lang w:val="en-GB"/>
                </w:rPr>
                <w:t>20</w:t>
              </w:r>
              <w:r w:rsidR="00E775DD" w:rsidRPr="006343A1">
                <w:rPr>
                  <w:lang w:val="en-GB"/>
                </w:rPr>
                <w:t xml:space="preserve"> </w:t>
              </w:r>
            </w:ins>
            <w:r w:rsidRPr="006343A1">
              <w:rPr>
                <w:lang w:val="en-GB"/>
              </w:rPr>
              <w:t>pedestrians (men, women, children), 5 animals (cat, dog, roe deer,</w:t>
            </w:r>
            <w:del w:id="59" w:author="Novotna" w:date="2014-08-11T15:54:00Z">
              <w:r w:rsidRPr="006343A1" w:rsidDel="00E775DD">
                <w:rPr>
                  <w:lang w:val="en-GB"/>
                </w:rPr>
                <w:delText xml:space="preserve"> wild boar, pheasant</w:delText>
              </w:r>
            </w:del>
            <w:r w:rsidRPr="006343A1">
              <w:rPr>
                <w:lang w:val="en-GB"/>
              </w:rPr>
              <w:t xml:space="preserve">), </w:t>
            </w:r>
            <w:del w:id="60" w:author="Novotna" w:date="2014-08-11T15:55:00Z">
              <w:r w:rsidRPr="006343A1" w:rsidDel="00E775DD">
                <w:rPr>
                  <w:lang w:val="en-GB"/>
                </w:rPr>
                <w:delText xml:space="preserve">50 </w:delText>
              </w:r>
            </w:del>
            <w:ins w:id="61" w:author="Novotna" w:date="2014-08-11T15:55:00Z">
              <w:r w:rsidR="00E775DD">
                <w:rPr>
                  <w:lang w:val="en-GB"/>
                </w:rPr>
                <w:t>20</w:t>
              </w:r>
              <w:r w:rsidR="00E775DD" w:rsidRPr="006343A1">
                <w:rPr>
                  <w:lang w:val="en-GB"/>
                </w:rPr>
                <w:t xml:space="preserve"> </w:t>
              </w:r>
            </w:ins>
            <w:r w:rsidRPr="006343A1">
              <w:rPr>
                <w:lang w:val="en-GB"/>
              </w:rPr>
              <w:t xml:space="preserve">passenger vehicles, 5 trucks, 5 coaches, 5 motorcycles, 5 cyclists, </w:t>
            </w:r>
            <w:del w:id="62" w:author="Novotna" w:date="2014-08-11T15:54:00Z">
              <w:r w:rsidRPr="006343A1" w:rsidDel="00E775DD">
                <w:rPr>
                  <w:lang w:val="en-GB"/>
                </w:rPr>
                <w:delText>5 wheelchairs</w:delText>
              </w:r>
            </w:del>
          </w:p>
          <w:p w:rsidR="00DD596D" w:rsidRPr="006343A1" w:rsidRDefault="00DD596D" w:rsidP="00896A14">
            <w:pPr>
              <w:rPr>
                <w:lang w:val="en-GB"/>
              </w:rPr>
            </w:pPr>
            <w:r w:rsidRPr="006343A1">
              <w:rPr>
                <w:lang w:val="en-GB"/>
              </w:rPr>
              <w:t>[5 police vehicles, 5 ambulance vehicles, 5 fire brigade vehicles, 5 trams, 5 city buses] =&gt; vehicles for the Czech Republic</w:t>
            </w:r>
          </w:p>
          <w:p w:rsidR="00DD596D" w:rsidRPr="006343A1" w:rsidRDefault="00DD596D" w:rsidP="00896A14">
            <w:pPr>
              <w:rPr>
                <w:lang w:val="en-GB"/>
              </w:rPr>
            </w:pPr>
            <w:r w:rsidRPr="006343A1">
              <w:rPr>
                <w:lang w:val="en-GB"/>
              </w:rPr>
              <w:t>Furthermore, the database must contain at least 150 static models, e.g. vegetation, dustbins, poles, containers, road signs, buildings and other relevant structures typical to the real environment.</w:t>
            </w:r>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121" w:type="dxa"/>
          </w:tcPr>
          <w:p w:rsidR="00DD596D" w:rsidRPr="006343A1" w:rsidRDefault="00DD596D" w:rsidP="00896A14">
            <w:pPr>
              <w:rPr>
                <w:lang w:val="en-GB"/>
              </w:rPr>
            </w:pPr>
            <w:r w:rsidRPr="006343A1">
              <w:rPr>
                <w:b/>
                <w:bCs/>
                <w:lang w:val="en-GB"/>
              </w:rPr>
              <w:t>Requirement CDV 19:</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during runtime, the simulator control system must be able to generate at least 100 models – road users (controlled subjects), such as pedestrians, vehicles, etc. These models move automatically.</w:t>
            </w:r>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121" w:type="dxa"/>
          </w:tcPr>
          <w:p w:rsidR="00DD596D" w:rsidRPr="006343A1" w:rsidRDefault="00DD596D" w:rsidP="00896A14">
            <w:pPr>
              <w:rPr>
                <w:lang w:val="en-GB"/>
              </w:rPr>
            </w:pPr>
            <w:r w:rsidRPr="006343A1">
              <w:rPr>
                <w:b/>
                <w:bCs/>
                <w:lang w:val="en-GB"/>
              </w:rPr>
              <w:t>Requirement CDV 20:</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 xml:space="preserve">must allow for setting of different weather </w:t>
            </w:r>
            <w:r w:rsidRPr="006343A1">
              <w:rPr>
                <w:lang w:val="en-GB"/>
              </w:rPr>
              <w:lastRenderedPageBreak/>
              <w:t xml:space="preserve">types, </w:t>
            </w:r>
            <w:r>
              <w:rPr>
                <w:lang w:val="en-GB"/>
              </w:rPr>
              <w:t>at least</w:t>
            </w:r>
            <w:r w:rsidRPr="006343A1">
              <w:rPr>
                <w:lang w:val="en-GB"/>
              </w:rPr>
              <w:t>: fog, rain, snow, rain intensity, speed and direction of wind.</w:t>
            </w:r>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121" w:type="dxa"/>
          </w:tcPr>
          <w:p w:rsidR="00DD596D" w:rsidRPr="006343A1" w:rsidRDefault="00DD596D" w:rsidP="00896A14">
            <w:pPr>
              <w:rPr>
                <w:lang w:val="en-GB"/>
              </w:rPr>
            </w:pPr>
            <w:r w:rsidRPr="006343A1">
              <w:rPr>
                <w:b/>
                <w:bCs/>
                <w:lang w:val="en-GB"/>
              </w:rPr>
              <w:lastRenderedPageBreak/>
              <w:t>Requirement CDV 21:</w:t>
            </w:r>
            <w:r w:rsidRPr="006343A1">
              <w:rPr>
                <w:lang w:val="en-GB"/>
              </w:rPr>
              <w:t xml:space="preserve">    </w:t>
            </w:r>
            <w:r>
              <w:rPr>
                <w:lang w:val="en-GB"/>
              </w:rPr>
              <w:t xml:space="preserve"> </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a scenario of driving in rainy conditions should be included. This includes changes in Computer graphics, vehicle dynamics, sound, haptic feedback, and relevant reception modalities.</w:t>
            </w:r>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121" w:type="dxa"/>
          </w:tcPr>
          <w:p w:rsidR="00DD596D" w:rsidRPr="006343A1" w:rsidRDefault="00DD596D" w:rsidP="00896A14">
            <w:pPr>
              <w:rPr>
                <w:lang w:val="en-GB"/>
              </w:rPr>
            </w:pPr>
            <w:r w:rsidRPr="006343A1">
              <w:rPr>
                <w:b/>
                <w:bCs/>
                <w:lang w:val="en-GB"/>
              </w:rPr>
              <w:t>Requirement CDV 22:</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a scenario of driving in snow conditions (road covered by snow, plus snowing) must be included. This includes changes in computer graphics, vehicle dynamics, sound, haptic feedback, and relevant reception modalities.</w:t>
            </w:r>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121" w:type="dxa"/>
          </w:tcPr>
          <w:p w:rsidR="00DD596D" w:rsidRPr="006343A1" w:rsidRDefault="00DD596D" w:rsidP="00896A14">
            <w:pPr>
              <w:rPr>
                <w:lang w:val="en-GB"/>
              </w:rPr>
            </w:pPr>
            <w:r w:rsidRPr="006343A1">
              <w:rPr>
                <w:b/>
                <w:bCs/>
                <w:lang w:val="en-GB"/>
              </w:rPr>
              <w:t>Requirement CDV 23:</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a scenario driving on icy conditions must be included. This includes changes in computer graphics, vehicle dynamics, sound, haptic feedback, and relevant reception modalities.</w:t>
            </w:r>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121" w:type="dxa"/>
          </w:tcPr>
          <w:p w:rsidR="00DD596D" w:rsidRPr="006343A1" w:rsidRDefault="00DD596D" w:rsidP="00896A14">
            <w:pPr>
              <w:rPr>
                <w:lang w:val="en-GB"/>
              </w:rPr>
            </w:pPr>
            <w:r w:rsidRPr="006343A1">
              <w:rPr>
                <w:b/>
                <w:bCs/>
                <w:lang w:val="en-GB"/>
              </w:rPr>
              <w:t>Requirement CDV 24:</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a scenario of driving in wet road conditions must be included. This includes changes in computer graphics, vehicle dynamics, sound, haptic feedback, and relevant reception modalities.</w:t>
            </w:r>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121" w:type="dxa"/>
          </w:tcPr>
          <w:p w:rsidR="00DD596D" w:rsidRPr="006343A1" w:rsidRDefault="00DD596D" w:rsidP="00896A14">
            <w:pPr>
              <w:rPr>
                <w:lang w:val="en-GB"/>
              </w:rPr>
            </w:pPr>
            <w:r w:rsidRPr="006343A1">
              <w:rPr>
                <w:b/>
                <w:bCs/>
                <w:lang w:val="en-GB"/>
              </w:rPr>
              <w:t>Requirement CDV 25:</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a scenario of driving with strong side wind must be included. This includes changes in computer graphics, vehicle dynamics, sound, haptic feedback, and relevant reception modalities.</w:t>
            </w:r>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121" w:type="dxa"/>
          </w:tcPr>
          <w:p w:rsidR="00DD596D" w:rsidRPr="006343A1" w:rsidRDefault="00DD596D" w:rsidP="00896A14">
            <w:pPr>
              <w:rPr>
                <w:lang w:val="en-GB"/>
              </w:rPr>
            </w:pPr>
            <w:r w:rsidRPr="006343A1">
              <w:rPr>
                <w:b/>
                <w:bCs/>
                <w:lang w:val="en-GB"/>
              </w:rPr>
              <w:t>Requirement CDV 26:</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lastRenderedPageBreak/>
              <w:t>a scenario with a sudden tyre blow-out must be included. This includes changes in computer graphics, vehicle dynamics, sound, haptic feedback, and relevant reception modalities</w:t>
            </w:r>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121" w:type="dxa"/>
          </w:tcPr>
          <w:p w:rsidR="00DD596D" w:rsidRPr="006343A1" w:rsidRDefault="00DD596D" w:rsidP="00896A14">
            <w:pPr>
              <w:rPr>
                <w:lang w:val="en-GB"/>
              </w:rPr>
            </w:pPr>
            <w:r w:rsidRPr="006343A1">
              <w:rPr>
                <w:b/>
                <w:bCs/>
                <w:lang w:val="en-GB"/>
              </w:rPr>
              <w:lastRenderedPageBreak/>
              <w:t>Requirement CDV 27:</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a scenario with a sudden side impact must be included. This includes changes in computer graphics, vehicle dynamics, sound, haptic feedback, and relevant reception modalities.</w:t>
            </w:r>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586"/>
        </w:trPr>
        <w:tc>
          <w:tcPr>
            <w:tcW w:w="4121" w:type="dxa"/>
          </w:tcPr>
          <w:p w:rsidR="00DD596D" w:rsidRPr="006343A1" w:rsidRDefault="00DD596D" w:rsidP="00896A14">
            <w:pPr>
              <w:rPr>
                <w:lang w:val="en-GB"/>
              </w:rPr>
            </w:pPr>
            <w:r w:rsidRPr="006343A1">
              <w:rPr>
                <w:b/>
                <w:bCs/>
                <w:lang w:val="en-GB"/>
              </w:rPr>
              <w:t>Requirement CDV 28:</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activation of hazardous scenarios (e.g. puncture, fire in the engine, etc.) must be possible to be programmed in advance, randomly generated and started up directly from operator’s user interface. These hazardous scenarios could be created in the scenario editor or by another way in the user interface.</w:t>
            </w:r>
          </w:p>
          <w:p w:rsidR="00DD596D" w:rsidRPr="006343A1" w:rsidRDefault="00DD596D" w:rsidP="00896A14">
            <w:pPr>
              <w:rPr>
                <w:lang w:val="en-GB"/>
              </w:rPr>
            </w:pPr>
            <w:r w:rsidRPr="006343A1">
              <w:rPr>
                <w:lang w:val="en-GB"/>
              </w:rPr>
              <w:t>Two basic scenarios must be supplied:</w:t>
            </w:r>
          </w:p>
          <w:p w:rsidR="00DD596D" w:rsidRPr="006343A1" w:rsidRDefault="00DD596D" w:rsidP="00896A14">
            <w:pPr>
              <w:rPr>
                <w:lang w:val="en-GB"/>
              </w:rPr>
            </w:pPr>
            <w:r w:rsidRPr="006343A1">
              <w:rPr>
                <w:lang w:val="en-GB"/>
              </w:rPr>
              <w:t xml:space="preserve"> 1. hazardous behaviour of pedestrians on road.  </w:t>
            </w:r>
          </w:p>
          <w:p w:rsidR="00DD596D" w:rsidRPr="006343A1" w:rsidRDefault="00DD596D" w:rsidP="00896A14">
            <w:pPr>
              <w:rPr>
                <w:lang w:val="en-GB"/>
              </w:rPr>
            </w:pPr>
            <w:r w:rsidRPr="006343A1">
              <w:rPr>
                <w:lang w:val="en-GB"/>
              </w:rPr>
              <w:t>2. hazardous behaviour of vehicles on road.</w:t>
            </w:r>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121" w:type="dxa"/>
          </w:tcPr>
          <w:p w:rsidR="00DD596D" w:rsidRPr="006343A1" w:rsidRDefault="00DD596D" w:rsidP="00896A14">
            <w:pPr>
              <w:rPr>
                <w:lang w:val="en-GB"/>
              </w:rPr>
            </w:pPr>
            <w:r w:rsidRPr="006343A1">
              <w:rPr>
                <w:b/>
                <w:bCs/>
                <w:lang w:val="en-GB"/>
              </w:rPr>
              <w:t>Requirement CDV 29:</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it must be possible to simulate poor visibility conditions, including driving at night.</w:t>
            </w:r>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121" w:type="dxa"/>
          </w:tcPr>
          <w:p w:rsidR="00DD596D" w:rsidRPr="006343A1" w:rsidDel="00E775DD" w:rsidRDefault="00DD596D" w:rsidP="00896A14">
            <w:pPr>
              <w:rPr>
                <w:del w:id="63" w:author="Novotna" w:date="2014-08-11T15:54:00Z"/>
                <w:lang w:val="en-GB"/>
              </w:rPr>
            </w:pPr>
            <w:del w:id="64" w:author="Novotna" w:date="2014-08-11T15:54:00Z">
              <w:r w:rsidRPr="006343A1" w:rsidDel="00E775DD">
                <w:rPr>
                  <w:b/>
                  <w:bCs/>
                  <w:lang w:val="en-GB"/>
                </w:rPr>
                <w:delText>Requirement CDV 30:</w:delText>
              </w:r>
              <w:r w:rsidRPr="006343A1" w:rsidDel="00E775DD">
                <w:rPr>
                  <w:lang w:val="en-GB"/>
                </w:rPr>
                <w:delText xml:space="preserve">              </w:delText>
              </w:r>
              <w:r w:rsidRPr="006343A1" w:rsidDel="00E775DD">
                <w:rPr>
                  <w:b/>
                  <w:bCs/>
                  <w:lang w:val="en-GB"/>
                </w:rPr>
                <w:delText>“MUST”</w:delText>
              </w:r>
            </w:del>
          </w:p>
          <w:p w:rsidR="00DD596D" w:rsidRPr="006343A1" w:rsidRDefault="00DD596D" w:rsidP="00896A14">
            <w:pPr>
              <w:rPr>
                <w:lang w:val="en-GB"/>
              </w:rPr>
            </w:pPr>
            <w:del w:id="65" w:author="Novotna" w:date="2014-08-11T15:54:00Z">
              <w:r w:rsidRPr="006343A1" w:rsidDel="00E775DD">
                <w:rPr>
                  <w:lang w:val="en-GB"/>
                </w:rPr>
                <w:delText>dazzling effect of a low lying dazzling sun rays must be included.</w:delText>
              </w:r>
            </w:del>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121" w:type="dxa"/>
          </w:tcPr>
          <w:p w:rsidR="00DD596D" w:rsidRPr="006343A1" w:rsidRDefault="00DD596D" w:rsidP="00896A14">
            <w:pPr>
              <w:rPr>
                <w:b/>
                <w:bCs/>
                <w:lang w:val="en-GB"/>
              </w:rPr>
            </w:pPr>
            <w:r w:rsidRPr="006343A1">
              <w:rPr>
                <w:b/>
                <w:bCs/>
                <w:lang w:val="en-GB"/>
              </w:rPr>
              <w:t>Requirement CDV 31:</w:t>
            </w:r>
            <w:r w:rsidRPr="006343A1">
              <w:rPr>
                <w:lang w:val="en-GB"/>
              </w:rPr>
              <w:t xml:space="preserve">                 </w:t>
            </w:r>
            <w:r w:rsidRPr="006343A1">
              <w:rPr>
                <w:b/>
                <w:bCs/>
                <w:lang w:val="en-GB"/>
              </w:rPr>
              <w:t>“MUST”</w:t>
            </w:r>
          </w:p>
          <w:p w:rsidR="00DD596D" w:rsidRPr="006343A1" w:rsidRDefault="00DD596D" w:rsidP="00896A14">
            <w:pPr>
              <w:rPr>
                <w:b/>
                <w:bCs/>
                <w:i/>
                <w:iCs/>
                <w:lang w:val="en-GB"/>
              </w:rPr>
            </w:pPr>
            <w:r w:rsidRPr="006343A1">
              <w:rPr>
                <w:i/>
                <w:iCs/>
                <w:highlight w:val="yellow"/>
                <w:lang w:val="en-GB"/>
              </w:rPr>
              <w:t xml:space="preserve">[only applicable for </w:t>
            </w:r>
            <w:r w:rsidRPr="006343A1">
              <w:rPr>
                <w:b/>
                <w:bCs/>
                <w:i/>
                <w:iCs/>
                <w:highlight w:val="yellow"/>
                <w:lang w:val="en-GB"/>
              </w:rPr>
              <w:t>Truck SIM</w:t>
            </w:r>
            <w:r w:rsidRPr="006343A1">
              <w:rPr>
                <w:i/>
                <w:iCs/>
                <w:highlight w:val="yellow"/>
                <w:lang w:val="en-GB"/>
              </w:rPr>
              <w:t>]</w:t>
            </w:r>
          </w:p>
          <w:p w:rsidR="00DD596D" w:rsidRPr="006343A1" w:rsidRDefault="00DD596D" w:rsidP="00896A14">
            <w:pPr>
              <w:rPr>
                <w:lang w:val="en-GB"/>
              </w:rPr>
            </w:pPr>
            <w:r w:rsidRPr="006343A1">
              <w:rPr>
                <w:lang w:val="en-GB"/>
              </w:rPr>
              <w:lastRenderedPageBreak/>
              <w:t>visualisation of fixed- and articulated trailer in the visual system must be included</w:t>
            </w:r>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121" w:type="dxa"/>
          </w:tcPr>
          <w:p w:rsidR="00DD596D" w:rsidRPr="006343A1" w:rsidRDefault="00DD596D" w:rsidP="00896A14">
            <w:pPr>
              <w:rPr>
                <w:lang w:val="en-GB"/>
              </w:rPr>
            </w:pPr>
            <w:r w:rsidRPr="006343A1">
              <w:rPr>
                <w:b/>
                <w:bCs/>
                <w:lang w:val="en-GB"/>
              </w:rPr>
              <w:lastRenderedPageBreak/>
              <w:t>Requirement CDV 32:</w:t>
            </w:r>
            <w:r w:rsidRPr="006343A1">
              <w:rPr>
                <w:lang w:val="en-GB"/>
              </w:rPr>
              <w:t xml:space="preserve">         </w:t>
            </w:r>
            <w:r>
              <w:rPr>
                <w:lang w:val="en-GB"/>
              </w:rPr>
              <w:t xml:space="preserve"> </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simulation of high and low beam from the own vehicle should be included</w:t>
            </w:r>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121" w:type="dxa"/>
          </w:tcPr>
          <w:p w:rsidR="00DD596D" w:rsidRPr="006343A1" w:rsidRDefault="00DD596D" w:rsidP="00896A14">
            <w:pPr>
              <w:rPr>
                <w:lang w:val="en-GB"/>
              </w:rPr>
            </w:pPr>
            <w:r w:rsidRPr="006343A1">
              <w:rPr>
                <w:b/>
                <w:bCs/>
                <w:lang w:val="en-GB"/>
              </w:rPr>
              <w:t>Requirement CDV 33:</w:t>
            </w:r>
            <w:r w:rsidRPr="006343A1">
              <w:rPr>
                <w:lang w:val="en-GB"/>
              </w:rPr>
              <w:t xml:space="preserve">                 </w:t>
            </w:r>
            <w:r w:rsidRPr="006343A1">
              <w:rPr>
                <w:b/>
                <w:bCs/>
                <w:lang w:val="en-GB"/>
              </w:rPr>
              <w:t>“MUST”</w:t>
            </w:r>
          </w:p>
          <w:p w:rsidR="00DD596D" w:rsidRPr="006343A1" w:rsidRDefault="00DD596D" w:rsidP="00670FEB">
            <w:pPr>
              <w:rPr>
                <w:lang w:val="en-GB"/>
              </w:rPr>
            </w:pPr>
            <w:r w:rsidRPr="006343A1">
              <w:rPr>
                <w:lang w:val="en-GB"/>
              </w:rPr>
              <w:t xml:space="preserve">it must be possible to </w:t>
            </w:r>
            <w:del w:id="66" w:author="Novotna" w:date="2014-08-11T15:58:00Z">
              <w:r w:rsidRPr="006343A1" w:rsidDel="00670FEB">
                <w:rPr>
                  <w:lang w:val="en-GB"/>
                </w:rPr>
                <w:delText xml:space="preserve">change </w:delText>
              </w:r>
            </w:del>
            <w:ins w:id="67" w:author="Novotna" w:date="2014-08-11T15:58:00Z">
              <w:r w:rsidR="00670FEB">
                <w:rPr>
                  <w:lang w:val="en-GB"/>
                </w:rPr>
                <w:t>replace</w:t>
              </w:r>
              <w:r w:rsidR="00670FEB" w:rsidRPr="006343A1">
                <w:rPr>
                  <w:lang w:val="en-GB"/>
                </w:rPr>
                <w:t xml:space="preserve"> </w:t>
              </w:r>
            </w:ins>
            <w:r w:rsidRPr="006343A1">
              <w:rPr>
                <w:lang w:val="en-GB"/>
              </w:rPr>
              <w:t xml:space="preserve">road signs </w:t>
            </w:r>
            <w:del w:id="68" w:author="Novotna" w:date="2014-08-11T15:58:00Z">
              <w:r w:rsidRPr="006343A1" w:rsidDel="00670FEB">
                <w:rPr>
                  <w:lang w:val="en-GB"/>
                </w:rPr>
                <w:delText xml:space="preserve">and road markings </w:delText>
              </w:r>
            </w:del>
            <w:r w:rsidRPr="006343A1">
              <w:rPr>
                <w:lang w:val="en-GB"/>
              </w:rPr>
              <w:t>(</w:t>
            </w:r>
            <w:r>
              <w:rPr>
                <w:lang w:val="en-GB"/>
              </w:rPr>
              <w:t xml:space="preserve">at least </w:t>
            </w:r>
            <w:r w:rsidRPr="006343A1">
              <w:rPr>
                <w:lang w:val="en-GB"/>
              </w:rPr>
              <w:t xml:space="preserve"> add, remove and move, select from road </w:t>
            </w:r>
            <w:del w:id="69" w:author="Novotna" w:date="2014-08-11T15:58:00Z">
              <w:r w:rsidRPr="006343A1" w:rsidDel="00670FEB">
                <w:rPr>
                  <w:lang w:val="en-GB"/>
                </w:rPr>
                <w:delText xml:space="preserve">signing and marking </w:delText>
              </w:r>
            </w:del>
            <w:r w:rsidRPr="006343A1">
              <w:rPr>
                <w:lang w:val="en-GB"/>
              </w:rPr>
              <w:t xml:space="preserve">database) on an existing road </w:t>
            </w:r>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121" w:type="dxa"/>
          </w:tcPr>
          <w:p w:rsidR="00DD596D" w:rsidRPr="006343A1" w:rsidRDefault="00DD596D" w:rsidP="00896A14">
            <w:pPr>
              <w:rPr>
                <w:lang w:val="en-GB"/>
              </w:rPr>
            </w:pPr>
            <w:r w:rsidRPr="006343A1">
              <w:rPr>
                <w:b/>
                <w:bCs/>
                <w:lang w:val="en-GB"/>
              </w:rPr>
              <w:t>Requirement CDV 34:</w:t>
            </w:r>
            <w:r w:rsidRPr="006343A1">
              <w:rPr>
                <w:lang w:val="en-GB"/>
              </w:rPr>
              <w:t xml:space="preserve">                 </w:t>
            </w:r>
            <w:r w:rsidRPr="006343A1">
              <w:rPr>
                <w:b/>
                <w:bCs/>
                <w:lang w:val="en-GB"/>
              </w:rPr>
              <w:t>“MUST”</w:t>
            </w:r>
          </w:p>
          <w:p w:rsidR="00DD596D" w:rsidRPr="006343A1" w:rsidRDefault="00DD596D" w:rsidP="00670FEB">
            <w:pPr>
              <w:rPr>
                <w:lang w:val="en-GB"/>
              </w:rPr>
            </w:pPr>
            <w:r w:rsidRPr="006343A1">
              <w:rPr>
                <w:lang w:val="en-GB"/>
              </w:rPr>
              <w:t>it must be possible to modify billboards (</w:t>
            </w:r>
            <w:r>
              <w:rPr>
                <w:lang w:val="en-GB"/>
              </w:rPr>
              <w:t>at least</w:t>
            </w:r>
            <w:r w:rsidRPr="006343A1">
              <w:rPr>
                <w:lang w:val="en-GB"/>
              </w:rPr>
              <w:t xml:space="preserve"> content, add, remove and move) on an existing road. </w:t>
            </w:r>
            <w:del w:id="70" w:author="Novotna" w:date="2014-08-11T15:59:00Z">
              <w:r w:rsidRPr="006343A1" w:rsidDel="00670FEB">
                <w:rPr>
                  <w:lang w:val="en-GB"/>
                </w:rPr>
                <w:delText xml:space="preserve">Optional video sequences displayed on digital billboards must be possible </w:delText>
              </w:r>
            </w:del>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121" w:type="dxa"/>
          </w:tcPr>
          <w:p w:rsidR="00DD596D" w:rsidRPr="006343A1" w:rsidRDefault="00DD596D" w:rsidP="00896A14">
            <w:pPr>
              <w:rPr>
                <w:lang w:val="en-GB"/>
              </w:rPr>
            </w:pPr>
            <w:r w:rsidRPr="006343A1">
              <w:rPr>
                <w:b/>
                <w:bCs/>
                <w:lang w:val="en-GB"/>
              </w:rPr>
              <w:t>Requirement CDV 35:</w:t>
            </w:r>
            <w:r w:rsidRPr="006343A1">
              <w:rPr>
                <w:lang w:val="en-GB"/>
              </w:rPr>
              <w:t xml:space="preserve">                 </w:t>
            </w:r>
            <w:r w:rsidRPr="006343A1">
              <w:rPr>
                <w:b/>
                <w:bCs/>
                <w:lang w:val="en-GB"/>
              </w:rPr>
              <w:t>“MUST”</w:t>
            </w:r>
          </w:p>
          <w:p w:rsidR="00DD596D" w:rsidRPr="006343A1" w:rsidRDefault="00DD596D" w:rsidP="00670FEB">
            <w:pPr>
              <w:rPr>
                <w:lang w:val="en-GB"/>
              </w:rPr>
            </w:pPr>
            <w:r w:rsidRPr="006343A1">
              <w:rPr>
                <w:color w:val="000000"/>
                <w:lang w:val="en-GB" w:eastAsia="cs-CZ"/>
              </w:rPr>
              <w:t xml:space="preserve">must include so-called variable road signs and traffic information </w:t>
            </w:r>
            <w:proofErr w:type="spellStart"/>
            <w:r w:rsidRPr="006343A1">
              <w:rPr>
                <w:color w:val="000000"/>
                <w:lang w:val="en-GB" w:eastAsia="cs-CZ"/>
              </w:rPr>
              <w:t>signs</w:t>
            </w:r>
            <w:del w:id="71" w:author="Novotna" w:date="2014-08-11T15:59:00Z">
              <w:r w:rsidRPr="006343A1" w:rsidDel="00670FEB">
                <w:rPr>
                  <w:color w:val="000000"/>
                  <w:lang w:val="en-GB" w:eastAsia="cs-CZ"/>
                </w:rPr>
                <w:delText xml:space="preserve">, including equipment displaying short animations, </w:delText>
              </w:r>
            </w:del>
            <w:r w:rsidRPr="006343A1">
              <w:rPr>
                <w:color w:val="000000"/>
                <w:lang w:val="en-GB" w:eastAsia="cs-CZ"/>
              </w:rPr>
              <w:t>traffic</w:t>
            </w:r>
            <w:proofErr w:type="spellEnd"/>
            <w:r w:rsidRPr="006343A1">
              <w:rPr>
                <w:color w:val="000000"/>
                <w:lang w:val="en-GB" w:eastAsia="cs-CZ"/>
              </w:rPr>
              <w:t xml:space="preserve"> signals, level crossing traffic signals</w:t>
            </w:r>
            <w:del w:id="72" w:author="Jaroslav Zabensky" w:date="2014-08-11T12:43:00Z">
              <w:r w:rsidRPr="006343A1" w:rsidDel="00AE6EC0">
                <w:rPr>
                  <w:color w:val="000000"/>
                  <w:lang w:val="en-GB" w:eastAsia="cs-CZ"/>
                </w:rPr>
                <w:delText xml:space="preserve">, </w:delText>
              </w:r>
            </w:del>
            <w:del w:id="73" w:author="Novotna" w:date="2014-08-11T15:59:00Z">
              <w:r w:rsidRPr="006343A1" w:rsidDel="00670FEB">
                <w:rPr>
                  <w:color w:val="000000"/>
                  <w:lang w:val="en-GB" w:eastAsia="cs-CZ"/>
                </w:rPr>
                <w:delText>railway barriers</w:delText>
              </w:r>
            </w:del>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121" w:type="dxa"/>
          </w:tcPr>
          <w:p w:rsidR="00DD596D" w:rsidRPr="006343A1" w:rsidRDefault="00DD596D" w:rsidP="00896A14">
            <w:pPr>
              <w:rPr>
                <w:lang w:val="en-GB"/>
              </w:rPr>
            </w:pPr>
            <w:r w:rsidRPr="006343A1">
              <w:rPr>
                <w:b/>
                <w:bCs/>
                <w:lang w:val="en-GB"/>
              </w:rPr>
              <w:t>Requirement CDV 36:</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the simulator software must include the possibility to use autonomous traffic, i.e. the behaviour does not have to be specified by scenario programming software and also must allow manually adjustable traffic in the so-called scenario editor</w:t>
            </w:r>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121" w:type="dxa"/>
          </w:tcPr>
          <w:p w:rsidR="00DD596D" w:rsidRPr="006343A1" w:rsidRDefault="00DD596D" w:rsidP="00896A14">
            <w:pPr>
              <w:rPr>
                <w:lang w:val="en-GB"/>
              </w:rPr>
            </w:pPr>
            <w:r w:rsidRPr="006343A1">
              <w:rPr>
                <w:b/>
                <w:bCs/>
                <w:lang w:val="en-GB"/>
              </w:rPr>
              <w:t>Requirement CDV 37:</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it must be possible to choose density and composition of the autonomous traffic.</w:t>
            </w:r>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121" w:type="dxa"/>
          </w:tcPr>
          <w:p w:rsidR="00DD596D" w:rsidRPr="006343A1" w:rsidRDefault="00DD596D" w:rsidP="00896A14">
            <w:pPr>
              <w:rPr>
                <w:lang w:val="en-GB"/>
              </w:rPr>
            </w:pPr>
            <w:r w:rsidRPr="006343A1">
              <w:rPr>
                <w:b/>
                <w:bCs/>
                <w:lang w:val="en-GB"/>
              </w:rPr>
              <w:t>Requirement CDV 38:</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lastRenderedPageBreak/>
              <w:t>It should be possible to generate random scenarios by selecting some pred</w:t>
            </w:r>
            <w:r>
              <w:rPr>
                <w:lang w:val="en-GB"/>
              </w:rPr>
              <w:t xml:space="preserve">efined events to be executed during </w:t>
            </w:r>
            <w:r w:rsidRPr="006343A1">
              <w:rPr>
                <w:lang w:val="en-GB"/>
              </w:rPr>
              <w:t xml:space="preserve">autonomous </w:t>
            </w:r>
            <w:r>
              <w:rPr>
                <w:lang w:val="en-GB"/>
              </w:rPr>
              <w:t>traffic while</w:t>
            </w:r>
            <w:r w:rsidRPr="006343A1">
              <w:rPr>
                <w:lang w:val="en-GB"/>
              </w:rPr>
              <w:t xml:space="preserve"> driv</w:t>
            </w:r>
            <w:r>
              <w:rPr>
                <w:lang w:val="en-GB"/>
              </w:rPr>
              <w:t>ing</w:t>
            </w:r>
            <w:r w:rsidRPr="006343A1">
              <w:rPr>
                <w:lang w:val="en-GB"/>
              </w:rPr>
              <w:t>.</w:t>
            </w:r>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121" w:type="dxa"/>
          </w:tcPr>
          <w:p w:rsidR="00DD596D" w:rsidRPr="006343A1" w:rsidDel="00870390" w:rsidRDefault="00DD596D" w:rsidP="00896A14">
            <w:pPr>
              <w:rPr>
                <w:del w:id="74" w:author="Novotna" w:date="2014-08-11T16:00:00Z"/>
                <w:lang w:val="en-GB"/>
              </w:rPr>
            </w:pPr>
            <w:del w:id="75" w:author="Novotna" w:date="2014-08-11T16:00:00Z">
              <w:r w:rsidRPr="006343A1" w:rsidDel="00870390">
                <w:rPr>
                  <w:b/>
                  <w:bCs/>
                  <w:lang w:val="en-GB"/>
                </w:rPr>
                <w:lastRenderedPageBreak/>
                <w:delText>Requirement CDV 39:</w:delText>
              </w:r>
              <w:r w:rsidRPr="006343A1" w:rsidDel="00870390">
                <w:rPr>
                  <w:lang w:val="en-GB"/>
                </w:rPr>
                <w:delText xml:space="preserve">                 </w:delText>
              </w:r>
              <w:r w:rsidRPr="006343A1" w:rsidDel="00870390">
                <w:rPr>
                  <w:b/>
                  <w:bCs/>
                  <w:lang w:val="en-GB"/>
                </w:rPr>
                <w:delText>“MUST”</w:delText>
              </w:r>
            </w:del>
          </w:p>
          <w:p w:rsidR="00DD596D" w:rsidRPr="006343A1" w:rsidRDefault="00DD596D" w:rsidP="00896A14">
            <w:pPr>
              <w:rPr>
                <w:lang w:val="en-GB"/>
              </w:rPr>
            </w:pPr>
            <w:del w:id="76" w:author="Novotna" w:date="2014-08-11T16:00:00Z">
              <w:r w:rsidRPr="006343A1" w:rsidDel="00870390">
                <w:rPr>
                  <w:lang w:val="en-GB"/>
                </w:rPr>
                <w:delText>The simulation should include a reverse assist function, i.e. sound warning system increasing the signalization frequency with shortening distance to an obstacle behind the vehicle.</w:delText>
              </w:r>
            </w:del>
            <w:del w:id="77" w:author="Jaroslav Zabensky" w:date="2014-08-08T15:26:00Z">
              <w:r w:rsidRPr="006343A1" w:rsidDel="00AB0237">
                <w:rPr>
                  <w:lang w:val="en-GB"/>
                </w:rPr>
                <w:delText xml:space="preserve"> </w:delText>
              </w:r>
            </w:del>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121" w:type="dxa"/>
          </w:tcPr>
          <w:p w:rsidR="00DD596D" w:rsidRPr="006343A1" w:rsidRDefault="00DD596D" w:rsidP="00896A14">
            <w:pPr>
              <w:rPr>
                <w:b/>
                <w:bCs/>
                <w:lang w:val="en-GB"/>
              </w:rPr>
            </w:pPr>
            <w:r w:rsidRPr="006343A1">
              <w:rPr>
                <w:b/>
                <w:bCs/>
                <w:lang w:val="en-GB"/>
              </w:rPr>
              <w:t>Requirement CDV 40:</w:t>
            </w:r>
            <w:r w:rsidRPr="006343A1">
              <w:rPr>
                <w:lang w:val="en-GB"/>
              </w:rPr>
              <w:t xml:space="preserve">                 </w:t>
            </w:r>
            <w:r w:rsidRPr="006343A1">
              <w:rPr>
                <w:b/>
                <w:bCs/>
                <w:lang w:val="en-GB"/>
              </w:rPr>
              <w:t>“MUST”</w:t>
            </w:r>
          </w:p>
          <w:p w:rsidR="00DD596D" w:rsidRPr="006343A1" w:rsidRDefault="00DD596D" w:rsidP="00896A14">
            <w:pPr>
              <w:rPr>
                <w:color w:val="000000"/>
                <w:lang w:val="en-GB"/>
              </w:rPr>
            </w:pPr>
            <w:r w:rsidRPr="006343A1">
              <w:rPr>
                <w:color w:val="000000"/>
                <w:lang w:val="en-GB"/>
              </w:rPr>
              <w:t>In order to create a 3D situation, it must be possible to use a standard format, e.g.  “</w:t>
            </w:r>
            <w:proofErr w:type="spellStart"/>
            <w:r w:rsidRPr="006343A1">
              <w:rPr>
                <w:color w:val="000000"/>
                <w:lang w:val="en-GB"/>
              </w:rPr>
              <w:t>OpenFlight</w:t>
            </w:r>
            <w:proofErr w:type="spellEnd"/>
            <w:r w:rsidRPr="006343A1">
              <w:rPr>
                <w:color w:val="000000"/>
                <w:lang w:val="en-GB"/>
              </w:rPr>
              <w:t xml:space="preserve">” or some of formats supported by “3D studio Max” </w:t>
            </w:r>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121" w:type="dxa"/>
          </w:tcPr>
          <w:p w:rsidR="00DD596D" w:rsidRPr="006343A1" w:rsidRDefault="00DD596D" w:rsidP="00896A14">
            <w:pPr>
              <w:rPr>
                <w:lang w:val="en-GB"/>
              </w:rPr>
            </w:pPr>
            <w:r w:rsidRPr="006343A1">
              <w:rPr>
                <w:b/>
                <w:bCs/>
                <w:lang w:val="en-GB"/>
              </w:rPr>
              <w:t>Requirement CDV 41:</w:t>
            </w:r>
            <w:r w:rsidRPr="006343A1">
              <w:rPr>
                <w:lang w:val="en-GB"/>
              </w:rPr>
              <w:t xml:space="preserve">           </w:t>
            </w:r>
            <w:r w:rsidRPr="006343A1">
              <w:rPr>
                <w:b/>
                <w:bCs/>
                <w:lang w:val="en-GB"/>
              </w:rPr>
              <w:t>“SHOULD”</w:t>
            </w:r>
          </w:p>
          <w:p w:rsidR="00DD596D" w:rsidRPr="006343A1" w:rsidRDefault="00DD596D" w:rsidP="00896A14">
            <w:pPr>
              <w:rPr>
                <w:lang w:val="en-GB"/>
              </w:rPr>
            </w:pPr>
            <w:r w:rsidRPr="006343A1">
              <w:rPr>
                <w:color w:val="000000"/>
                <w:lang w:val="en-GB"/>
              </w:rPr>
              <w:t>In order to support automatic traffic, it should be possible to use “</w:t>
            </w:r>
            <w:proofErr w:type="spellStart"/>
            <w:r w:rsidRPr="006343A1">
              <w:rPr>
                <w:color w:val="000000"/>
                <w:lang w:val="en-GB"/>
              </w:rPr>
              <w:t>OpenDrive</w:t>
            </w:r>
            <w:proofErr w:type="spellEnd"/>
            <w:r w:rsidRPr="006343A1">
              <w:rPr>
                <w:color w:val="000000"/>
                <w:lang w:val="en-GB"/>
              </w:rPr>
              <w:t xml:space="preserve"> format” as the input data</w:t>
            </w:r>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121" w:type="dxa"/>
          </w:tcPr>
          <w:p w:rsidR="00DD596D" w:rsidRPr="006343A1" w:rsidRDefault="00DD596D" w:rsidP="00896A14">
            <w:pPr>
              <w:rPr>
                <w:lang w:val="en-GB"/>
              </w:rPr>
            </w:pPr>
            <w:r w:rsidRPr="006343A1">
              <w:rPr>
                <w:b/>
                <w:bCs/>
                <w:lang w:val="en-GB"/>
              </w:rPr>
              <w:t>Requirement CDV 42:</w:t>
            </w:r>
            <w:r w:rsidRPr="006343A1">
              <w:rPr>
                <w:lang w:val="en-GB"/>
              </w:rPr>
              <w:t xml:space="preserve">        </w:t>
            </w:r>
            <w:r>
              <w:rPr>
                <w:lang w:val="en-GB"/>
              </w:rPr>
              <w:t xml:space="preserve"> </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 xml:space="preserve">must include a terrain database designed for creating any road network including the below mentioned modules (components) or it must be possible to create these modules (components) and integrate them into the road network through a graphic user’s interface. The graphic user’s interface shall be controlled by a keyboard and a mouse. </w:t>
            </w:r>
          </w:p>
          <w:p w:rsidR="00DD596D" w:rsidRPr="006343A1" w:rsidRDefault="00DD596D" w:rsidP="00896A14">
            <w:pPr>
              <w:spacing w:after="120"/>
              <w:rPr>
                <w:b/>
                <w:bCs/>
                <w:lang w:val="en-GB"/>
              </w:rPr>
            </w:pPr>
            <w:r w:rsidRPr="006343A1">
              <w:rPr>
                <w:b/>
                <w:bCs/>
                <w:lang w:val="en-GB"/>
              </w:rPr>
              <w:t xml:space="preserve">REQUIRED MODULES (COMPONENTS): </w:t>
            </w:r>
          </w:p>
          <w:p w:rsidR="00DD596D" w:rsidRPr="006343A1" w:rsidRDefault="00DD596D" w:rsidP="00896A14">
            <w:pPr>
              <w:spacing w:after="120"/>
              <w:rPr>
                <w:b/>
                <w:bCs/>
                <w:lang w:val="en-GB"/>
              </w:rPr>
            </w:pPr>
            <w:r w:rsidRPr="006343A1">
              <w:rPr>
                <w:b/>
                <w:bCs/>
                <w:lang w:val="en-GB"/>
              </w:rPr>
              <w:t xml:space="preserve">At-grade junctions:   </w:t>
            </w:r>
          </w:p>
          <w:p w:rsidR="00DD596D" w:rsidRPr="006343A1" w:rsidRDefault="00DD596D" w:rsidP="00896A14">
            <w:pPr>
              <w:spacing w:after="120"/>
              <w:rPr>
                <w:bCs/>
                <w:lang w:val="en-GB"/>
              </w:rPr>
            </w:pPr>
            <w:r w:rsidRPr="006343A1">
              <w:rPr>
                <w:lang w:val="en-GB"/>
              </w:rPr>
              <w:t xml:space="preserve">(see </w:t>
            </w:r>
            <w:r w:rsidRPr="006343A1">
              <w:rPr>
                <w:b/>
                <w:lang w:val="en-GB"/>
              </w:rPr>
              <w:t>Annex</w:t>
            </w:r>
            <w:del w:id="78" w:author="Zaoral" w:date="2014-08-12T14:01:00Z">
              <w:r w:rsidRPr="006343A1" w:rsidDel="0077704A">
                <w:rPr>
                  <w:b/>
                  <w:lang w:val="en-GB"/>
                </w:rPr>
                <w:delText xml:space="preserve"> III</w:delText>
              </w:r>
            </w:del>
            <w:ins w:id="79" w:author="Polansky" w:date="2014-08-12T14:31:00Z">
              <w:r w:rsidR="00117426">
                <w:rPr>
                  <w:b/>
                  <w:lang w:val="en-GB"/>
                </w:rPr>
                <w:t>P1</w:t>
              </w:r>
            </w:ins>
            <w:r w:rsidRPr="006343A1">
              <w:rPr>
                <w:lang w:val="en-GB"/>
              </w:rPr>
              <w:t xml:space="preserve">)                               </w:t>
            </w:r>
            <w:r w:rsidRPr="006343A1">
              <w:rPr>
                <w:bCs/>
                <w:lang w:val="en-GB"/>
              </w:rPr>
              <w:t xml:space="preserve">                 </w:t>
            </w:r>
          </w:p>
          <w:p w:rsidR="00DD596D" w:rsidRPr="006343A1" w:rsidRDefault="00DD596D" w:rsidP="00896A14">
            <w:pPr>
              <w:rPr>
                <w:lang w:val="en-GB"/>
              </w:rPr>
            </w:pPr>
            <w:r w:rsidRPr="006343A1">
              <w:rPr>
                <w:lang w:val="en-GB"/>
              </w:rPr>
              <w:t>Types:</w:t>
            </w:r>
          </w:p>
          <w:p w:rsidR="00DD596D" w:rsidRPr="006343A1" w:rsidRDefault="00DD596D" w:rsidP="00896A14">
            <w:pPr>
              <w:rPr>
                <w:lang w:val="en-GB"/>
              </w:rPr>
            </w:pPr>
            <w:r w:rsidRPr="006343A1">
              <w:rPr>
                <w:lang w:val="en-GB"/>
              </w:rPr>
              <w:t xml:space="preserve">without signed right of way                           with signed right of way                          </w:t>
            </w:r>
            <w:r w:rsidRPr="006343A1">
              <w:rPr>
                <w:lang w:val="en-GB"/>
              </w:rPr>
              <w:lastRenderedPageBreak/>
              <w:t>signalled</w:t>
            </w:r>
          </w:p>
          <w:p w:rsidR="00DD596D" w:rsidRPr="006343A1" w:rsidRDefault="00DD596D" w:rsidP="00896A14">
            <w:pPr>
              <w:pStyle w:val="Odstavecseseznamem"/>
              <w:numPr>
                <w:ilvl w:val="0"/>
                <w:numId w:val="11"/>
              </w:numPr>
              <w:rPr>
                <w:lang w:val="en-GB"/>
              </w:rPr>
            </w:pPr>
            <w:r w:rsidRPr="006343A1">
              <w:rPr>
                <w:lang w:val="en-GB"/>
              </w:rPr>
              <w:t xml:space="preserve">X-junction                                          </w:t>
            </w:r>
          </w:p>
          <w:p w:rsidR="00DD596D" w:rsidRPr="006343A1" w:rsidRDefault="00DD596D" w:rsidP="00896A14">
            <w:pPr>
              <w:pStyle w:val="Odstavecseseznamem"/>
              <w:numPr>
                <w:ilvl w:val="0"/>
                <w:numId w:val="11"/>
              </w:numPr>
              <w:rPr>
                <w:lang w:val="en-GB"/>
              </w:rPr>
            </w:pPr>
            <w:r w:rsidRPr="006343A1">
              <w:rPr>
                <w:lang w:val="en-GB"/>
              </w:rPr>
              <w:t>T-junction</w:t>
            </w:r>
          </w:p>
          <w:p w:rsidR="00DD596D" w:rsidRPr="006343A1" w:rsidRDefault="00DD596D" w:rsidP="00896A14">
            <w:pPr>
              <w:pStyle w:val="Odstavecseseznamem"/>
              <w:numPr>
                <w:ilvl w:val="0"/>
                <w:numId w:val="11"/>
              </w:numPr>
              <w:rPr>
                <w:lang w:val="en-GB"/>
              </w:rPr>
            </w:pPr>
            <w:r w:rsidRPr="006343A1">
              <w:rPr>
                <w:lang w:val="en-GB"/>
              </w:rPr>
              <w:t>Y-junction</w:t>
            </w:r>
          </w:p>
          <w:p w:rsidR="00DD596D" w:rsidRPr="006343A1" w:rsidRDefault="00DD596D" w:rsidP="00896A14">
            <w:pPr>
              <w:pStyle w:val="Odstavecseseznamem"/>
              <w:numPr>
                <w:ilvl w:val="0"/>
                <w:numId w:val="11"/>
              </w:numPr>
              <w:rPr>
                <w:lang w:val="en-GB"/>
              </w:rPr>
            </w:pPr>
            <w:r w:rsidRPr="006343A1">
              <w:rPr>
                <w:lang w:val="en-GB"/>
              </w:rPr>
              <w:t>Staggered junction</w:t>
            </w:r>
          </w:p>
          <w:p w:rsidR="00DD596D" w:rsidRPr="006343A1" w:rsidRDefault="00DD596D" w:rsidP="00896A14">
            <w:pPr>
              <w:pStyle w:val="Odstavecseseznamem"/>
              <w:numPr>
                <w:ilvl w:val="0"/>
                <w:numId w:val="11"/>
              </w:numPr>
              <w:rPr>
                <w:lang w:val="en-GB"/>
              </w:rPr>
            </w:pPr>
            <w:r w:rsidRPr="006343A1">
              <w:rPr>
                <w:lang w:val="en-GB"/>
              </w:rPr>
              <w:t xml:space="preserve">Multi-leg junction                                       </w:t>
            </w:r>
          </w:p>
          <w:p w:rsidR="00DD596D" w:rsidRPr="006343A1" w:rsidRDefault="00DD596D" w:rsidP="00896A14">
            <w:pPr>
              <w:pStyle w:val="Odstavecseseznamem"/>
              <w:numPr>
                <w:ilvl w:val="0"/>
                <w:numId w:val="11"/>
              </w:numPr>
              <w:rPr>
                <w:lang w:val="en-GB"/>
              </w:rPr>
            </w:pPr>
            <w:r w:rsidRPr="006343A1">
              <w:rPr>
                <w:lang w:val="en-GB"/>
              </w:rPr>
              <w:t>Roundabout</w:t>
            </w:r>
          </w:p>
          <w:p w:rsidR="00DD596D" w:rsidRPr="006343A1" w:rsidRDefault="00DD596D" w:rsidP="00896A14">
            <w:pPr>
              <w:rPr>
                <w:lang w:val="en-GB"/>
              </w:rPr>
            </w:pPr>
            <w:r w:rsidRPr="006343A1">
              <w:rPr>
                <w:lang w:val="en-GB"/>
              </w:rPr>
              <w:t>According to location:</w:t>
            </w:r>
          </w:p>
          <w:p w:rsidR="00DD596D" w:rsidRPr="006343A1" w:rsidRDefault="00DD596D" w:rsidP="00896A14">
            <w:pPr>
              <w:numPr>
                <w:ilvl w:val="0"/>
                <w:numId w:val="12"/>
              </w:numPr>
              <w:spacing w:before="100" w:beforeAutospacing="1" w:after="100" w:afterAutospacing="1" w:line="240" w:lineRule="auto"/>
              <w:rPr>
                <w:lang w:val="en-GB" w:eastAsia="cs-CZ"/>
              </w:rPr>
            </w:pPr>
            <w:r w:rsidRPr="006343A1">
              <w:rPr>
                <w:lang w:val="en-GB" w:eastAsia="cs-CZ"/>
              </w:rPr>
              <w:t xml:space="preserve">with a traffic island on a minor road </w:t>
            </w:r>
          </w:p>
          <w:p w:rsidR="00DD596D" w:rsidRPr="006343A1" w:rsidRDefault="00DD596D" w:rsidP="00896A14">
            <w:pPr>
              <w:numPr>
                <w:ilvl w:val="0"/>
                <w:numId w:val="12"/>
              </w:numPr>
              <w:spacing w:before="100" w:beforeAutospacing="1" w:after="100" w:afterAutospacing="1" w:line="240" w:lineRule="auto"/>
              <w:rPr>
                <w:lang w:val="en-GB" w:eastAsia="cs-CZ"/>
              </w:rPr>
            </w:pPr>
            <w:r>
              <w:rPr>
                <w:lang w:val="en-GB" w:eastAsia="cs-CZ"/>
              </w:rPr>
              <w:t xml:space="preserve">with a left turning lane </w:t>
            </w:r>
            <w:r w:rsidRPr="006343A1">
              <w:rPr>
                <w:lang w:val="en-GB" w:eastAsia="cs-CZ"/>
              </w:rPr>
              <w:t xml:space="preserve"> </w:t>
            </w:r>
          </w:p>
          <w:p w:rsidR="00DD596D" w:rsidRPr="006343A1" w:rsidRDefault="00DD596D" w:rsidP="00896A14">
            <w:pPr>
              <w:numPr>
                <w:ilvl w:val="0"/>
                <w:numId w:val="12"/>
              </w:numPr>
              <w:spacing w:before="100" w:beforeAutospacing="1" w:after="100" w:afterAutospacing="1" w:line="240" w:lineRule="auto"/>
              <w:rPr>
                <w:lang w:val="en-GB" w:eastAsia="cs-CZ"/>
              </w:rPr>
            </w:pPr>
            <w:r w:rsidRPr="006343A1">
              <w:rPr>
                <w:lang w:val="en-GB" w:eastAsia="cs-CZ"/>
              </w:rPr>
              <w:t xml:space="preserve">with a right turning lane </w:t>
            </w:r>
          </w:p>
          <w:p w:rsidR="00DD596D" w:rsidRPr="006343A1" w:rsidRDefault="00DD596D" w:rsidP="00896A14">
            <w:pPr>
              <w:numPr>
                <w:ilvl w:val="0"/>
                <w:numId w:val="12"/>
              </w:numPr>
              <w:spacing w:before="100" w:beforeAutospacing="1" w:after="100" w:afterAutospacing="1" w:line="240" w:lineRule="auto"/>
              <w:rPr>
                <w:lang w:val="en-GB" w:eastAsia="cs-CZ"/>
              </w:rPr>
            </w:pPr>
            <w:r w:rsidRPr="006343A1">
              <w:rPr>
                <w:lang w:val="en-GB" w:eastAsia="cs-CZ"/>
              </w:rPr>
              <w:t>with a merging lane</w:t>
            </w:r>
          </w:p>
          <w:p w:rsidR="00DD596D" w:rsidRPr="006343A1" w:rsidRDefault="00DD596D" w:rsidP="00896A14">
            <w:pPr>
              <w:numPr>
                <w:ilvl w:val="0"/>
                <w:numId w:val="12"/>
              </w:numPr>
              <w:spacing w:before="100" w:beforeAutospacing="1" w:after="100" w:afterAutospacing="1" w:line="240" w:lineRule="auto"/>
              <w:rPr>
                <w:lang w:val="en-GB" w:eastAsia="cs-CZ"/>
              </w:rPr>
            </w:pPr>
            <w:r w:rsidRPr="006343A1">
              <w:rPr>
                <w:lang w:val="en-GB" w:eastAsia="cs-CZ"/>
              </w:rPr>
              <w:t>with a central island</w:t>
            </w:r>
          </w:p>
          <w:p w:rsidR="00DD596D" w:rsidRDefault="00DD596D" w:rsidP="00896A14">
            <w:pPr>
              <w:rPr>
                <w:ins w:id="80" w:author="Zaoral" w:date="2014-08-12T14:02:00Z"/>
                <w:b/>
                <w:bCs/>
                <w:lang w:val="en-GB"/>
              </w:rPr>
            </w:pPr>
            <w:r w:rsidRPr="006343A1">
              <w:rPr>
                <w:b/>
                <w:bCs/>
                <w:lang w:val="en-GB"/>
              </w:rPr>
              <w:t>Grade separated junctions:</w:t>
            </w:r>
          </w:p>
          <w:p w:rsidR="0077704A" w:rsidRPr="006343A1" w:rsidRDefault="0077704A" w:rsidP="0077704A">
            <w:pPr>
              <w:spacing w:after="120"/>
              <w:rPr>
                <w:ins w:id="81" w:author="Zaoral" w:date="2014-08-12T14:02:00Z"/>
                <w:bCs/>
                <w:lang w:val="en-GB"/>
              </w:rPr>
            </w:pPr>
            <w:ins w:id="82" w:author="Zaoral" w:date="2014-08-12T14:02:00Z">
              <w:r w:rsidRPr="006343A1">
                <w:rPr>
                  <w:lang w:val="en-GB"/>
                </w:rPr>
                <w:t xml:space="preserve">(see </w:t>
              </w:r>
              <w:r w:rsidRPr="006343A1">
                <w:rPr>
                  <w:b/>
                  <w:lang w:val="en-GB"/>
                </w:rPr>
                <w:t>Annex</w:t>
              </w:r>
            </w:ins>
            <w:ins w:id="83" w:author="Zaoral" w:date="2014-08-12T14:03:00Z">
              <w:r>
                <w:rPr>
                  <w:b/>
                  <w:lang w:val="en-GB"/>
                </w:rPr>
                <w:t xml:space="preserve"> </w:t>
              </w:r>
            </w:ins>
            <w:ins w:id="84" w:author="Polansky" w:date="2014-08-12T14:31:00Z">
              <w:r w:rsidR="00117426">
                <w:rPr>
                  <w:b/>
                  <w:lang w:val="en-GB"/>
                </w:rPr>
                <w:t>P1</w:t>
              </w:r>
            </w:ins>
            <w:ins w:id="85" w:author="Zaoral" w:date="2014-08-12T14:02:00Z">
              <w:r w:rsidRPr="006343A1">
                <w:rPr>
                  <w:lang w:val="en-GB"/>
                </w:rPr>
                <w:t xml:space="preserve">)                           </w:t>
              </w:r>
              <w:r w:rsidRPr="006343A1">
                <w:rPr>
                  <w:bCs/>
                  <w:lang w:val="en-GB"/>
                </w:rPr>
                <w:t xml:space="preserve">                 </w:t>
              </w:r>
            </w:ins>
          </w:p>
          <w:p w:rsidR="0077704A" w:rsidRPr="006343A1" w:rsidRDefault="0077704A" w:rsidP="00896A14">
            <w:pPr>
              <w:rPr>
                <w:b/>
                <w:bCs/>
                <w:lang w:val="en-GB"/>
              </w:rPr>
            </w:pPr>
          </w:p>
          <w:p w:rsidR="00DD596D" w:rsidRDefault="00DD596D" w:rsidP="00896A14">
            <w:pPr>
              <w:numPr>
                <w:ilvl w:val="0"/>
                <w:numId w:val="13"/>
              </w:numPr>
              <w:suppressAutoHyphens/>
              <w:autoSpaceDN w:val="0"/>
              <w:spacing w:before="100" w:after="100" w:line="240" w:lineRule="auto"/>
              <w:textAlignment w:val="baseline"/>
            </w:pPr>
            <w:r>
              <w:rPr>
                <w:rFonts w:ascii="Calibri" w:hAnsi="Calibri" w:cs="Calibri"/>
                <w:b/>
              </w:rPr>
              <w:t>cross-over points</w:t>
            </w:r>
          </w:p>
          <w:p w:rsidR="00DD596D" w:rsidRPr="006343A1" w:rsidRDefault="00DD596D" w:rsidP="00896A14">
            <w:pPr>
              <w:numPr>
                <w:ilvl w:val="1"/>
                <w:numId w:val="13"/>
              </w:numPr>
              <w:spacing w:before="100" w:beforeAutospacing="1" w:after="100" w:afterAutospacing="1" w:line="240" w:lineRule="auto"/>
              <w:rPr>
                <w:lang w:val="en-GB" w:eastAsia="cs-CZ"/>
              </w:rPr>
            </w:pPr>
            <w:r w:rsidRPr="006343A1">
              <w:rPr>
                <w:color w:val="000000"/>
                <w:lang w:val="en-GB" w:eastAsia="cs-CZ"/>
              </w:rPr>
              <w:t>diamond (</w:t>
            </w:r>
            <w:hyperlink r:id="rId9" w:history="1">
              <w:r w:rsidRPr="006343A1">
                <w:rPr>
                  <w:color w:val="0000FF"/>
                  <w:u w:val="single"/>
                  <w:lang w:val="en-GB" w:eastAsia="cs-CZ"/>
                </w:rPr>
                <w:t>more information</w:t>
              </w:r>
            </w:hyperlink>
            <w:r w:rsidRPr="006343A1">
              <w:rPr>
                <w:color w:val="000000"/>
                <w:lang w:val="en-GB" w:eastAsia="cs-CZ"/>
              </w:rPr>
              <w:t xml:space="preserve">) </w:t>
            </w:r>
          </w:p>
          <w:p w:rsidR="00DD596D" w:rsidRPr="00870390" w:rsidRDefault="00DD596D" w:rsidP="00896A14">
            <w:pPr>
              <w:numPr>
                <w:ilvl w:val="1"/>
                <w:numId w:val="13"/>
              </w:numPr>
              <w:spacing w:before="100" w:beforeAutospacing="1" w:after="100" w:afterAutospacing="1" w:line="240" w:lineRule="auto"/>
              <w:rPr>
                <w:lang w:val="en-GB" w:eastAsia="cs-CZ"/>
              </w:rPr>
            </w:pPr>
            <w:r w:rsidRPr="000D7190">
              <w:rPr>
                <w:lang w:val="en-GB" w:eastAsia="cs-CZ"/>
              </w:rPr>
              <w:t>Four</w:t>
            </w:r>
            <w:r w:rsidRPr="00C04697">
              <w:rPr>
                <w:color w:val="000000"/>
                <w:lang w:val="en-GB" w:eastAsia="cs-CZ"/>
              </w:rPr>
              <w:t>-leg Interchange – ramps in one quadrant</w:t>
            </w:r>
            <w:r w:rsidRPr="00870390">
              <w:rPr>
                <w:color w:val="000000"/>
                <w:lang w:val="en-GB" w:eastAsia="cs-CZ"/>
              </w:rPr>
              <w:t xml:space="preserve"> </w:t>
            </w:r>
          </w:p>
          <w:p w:rsidR="00DD596D" w:rsidRPr="00C04697" w:rsidRDefault="00DD596D" w:rsidP="00896A14">
            <w:pPr>
              <w:numPr>
                <w:ilvl w:val="1"/>
                <w:numId w:val="13"/>
              </w:numPr>
              <w:spacing w:before="100" w:beforeAutospacing="1" w:after="100" w:afterAutospacing="1" w:line="240" w:lineRule="auto"/>
              <w:rPr>
                <w:lang w:val="en-GB" w:eastAsia="cs-CZ"/>
              </w:rPr>
            </w:pPr>
            <w:r w:rsidRPr="000D7190">
              <w:rPr>
                <w:lang w:val="en-GB"/>
              </w:rPr>
              <w:t xml:space="preserve">four ramp partial cloverleaf </w:t>
            </w:r>
            <w:r w:rsidRPr="00C04697">
              <w:rPr>
                <w:color w:val="000000"/>
                <w:lang w:val="en-GB" w:eastAsia="cs-CZ"/>
              </w:rPr>
              <w:t>(</w:t>
            </w:r>
            <w:hyperlink r:id="rId10" w:history="1">
              <w:r w:rsidRPr="00C04697">
                <w:rPr>
                  <w:color w:val="0000FF"/>
                  <w:u w:val="single"/>
                  <w:lang w:val="en-GB" w:eastAsia="cs-CZ"/>
                </w:rPr>
                <w:t>more information</w:t>
              </w:r>
            </w:hyperlink>
            <w:r w:rsidRPr="000D7190">
              <w:rPr>
                <w:color w:val="000000"/>
                <w:lang w:val="en-GB" w:eastAsia="cs-CZ"/>
              </w:rPr>
              <w:t xml:space="preserve">) </w:t>
            </w:r>
          </w:p>
          <w:p w:rsidR="00DD596D" w:rsidRPr="006343A1" w:rsidRDefault="00DD596D" w:rsidP="00896A14">
            <w:pPr>
              <w:numPr>
                <w:ilvl w:val="1"/>
                <w:numId w:val="13"/>
              </w:numPr>
              <w:spacing w:before="100" w:beforeAutospacing="1" w:after="100" w:afterAutospacing="1" w:line="240" w:lineRule="auto"/>
              <w:rPr>
                <w:lang w:val="en-GB" w:eastAsia="cs-CZ"/>
              </w:rPr>
            </w:pPr>
            <w:r w:rsidRPr="006343A1">
              <w:rPr>
                <w:lang w:val="en-GB"/>
              </w:rPr>
              <w:t>folded diamond</w:t>
            </w:r>
            <w:r w:rsidRPr="006343A1">
              <w:rPr>
                <w:color w:val="000000"/>
                <w:lang w:val="en-GB" w:eastAsia="cs-CZ"/>
              </w:rPr>
              <w:t xml:space="preserve"> (</w:t>
            </w:r>
            <w:hyperlink r:id="rId11" w:history="1">
              <w:r w:rsidRPr="006343A1">
                <w:rPr>
                  <w:color w:val="0000FF"/>
                  <w:u w:val="single"/>
                  <w:lang w:val="en-GB" w:eastAsia="cs-CZ"/>
                </w:rPr>
                <w:t>more information</w:t>
              </w:r>
            </w:hyperlink>
            <w:r w:rsidRPr="006343A1">
              <w:rPr>
                <w:color w:val="000000"/>
                <w:lang w:val="en-GB" w:eastAsia="cs-CZ"/>
              </w:rPr>
              <w:t>)</w:t>
            </w:r>
          </w:p>
          <w:p w:rsidR="00DD596D" w:rsidRPr="006343A1" w:rsidRDefault="00DD596D" w:rsidP="00896A14">
            <w:pPr>
              <w:numPr>
                <w:ilvl w:val="0"/>
                <w:numId w:val="13"/>
              </w:numPr>
              <w:spacing w:before="100" w:beforeAutospacing="1" w:after="100" w:afterAutospacing="1" w:line="240" w:lineRule="auto"/>
              <w:rPr>
                <w:lang w:val="en-GB" w:eastAsia="cs-CZ"/>
              </w:rPr>
            </w:pPr>
            <w:r w:rsidRPr="006343A1">
              <w:rPr>
                <w:b/>
                <w:bCs/>
                <w:color w:val="000000"/>
                <w:lang w:val="en-GB" w:eastAsia="cs-CZ"/>
              </w:rPr>
              <w:t>with weaving segments</w:t>
            </w:r>
            <w:r w:rsidRPr="006343A1">
              <w:rPr>
                <w:color w:val="000000"/>
                <w:lang w:val="en-GB" w:eastAsia="cs-CZ"/>
              </w:rPr>
              <w:t xml:space="preserve"> </w:t>
            </w:r>
          </w:p>
          <w:p w:rsidR="00DD596D" w:rsidRPr="006343A1" w:rsidRDefault="00DD596D" w:rsidP="00896A14">
            <w:pPr>
              <w:numPr>
                <w:ilvl w:val="1"/>
                <w:numId w:val="13"/>
              </w:numPr>
              <w:spacing w:before="100" w:beforeAutospacing="1" w:after="100" w:afterAutospacing="1" w:line="240" w:lineRule="auto"/>
              <w:rPr>
                <w:lang w:val="en-GB" w:eastAsia="cs-CZ"/>
              </w:rPr>
            </w:pPr>
            <w:r w:rsidRPr="006343A1">
              <w:rPr>
                <w:color w:val="000000"/>
                <w:lang w:val="en-GB" w:eastAsia="cs-CZ"/>
              </w:rPr>
              <w:t>half-clover</w:t>
            </w:r>
          </w:p>
          <w:p w:rsidR="00DD596D" w:rsidRPr="006343A1" w:rsidRDefault="00DD596D" w:rsidP="00896A14">
            <w:pPr>
              <w:numPr>
                <w:ilvl w:val="1"/>
                <w:numId w:val="13"/>
              </w:numPr>
              <w:spacing w:before="100" w:beforeAutospacing="1" w:after="100" w:afterAutospacing="1" w:line="240" w:lineRule="auto"/>
              <w:rPr>
                <w:lang w:val="en-GB" w:eastAsia="cs-CZ"/>
              </w:rPr>
            </w:pPr>
            <w:r w:rsidRPr="006343A1">
              <w:rPr>
                <w:color w:val="000000"/>
                <w:lang w:val="en-GB" w:eastAsia="cs-CZ"/>
              </w:rPr>
              <w:t>cloverleaf (</w:t>
            </w:r>
            <w:hyperlink r:id="rId12" w:history="1">
              <w:r w:rsidRPr="006343A1">
                <w:rPr>
                  <w:color w:val="0000FF"/>
                  <w:u w:val="single"/>
                  <w:lang w:val="en-GB" w:eastAsia="cs-CZ"/>
                </w:rPr>
                <w:t>more information</w:t>
              </w:r>
            </w:hyperlink>
            <w:r w:rsidRPr="006343A1">
              <w:rPr>
                <w:color w:val="000000"/>
                <w:lang w:val="en-GB" w:eastAsia="cs-CZ"/>
              </w:rPr>
              <w:t xml:space="preserve">) </w:t>
            </w:r>
          </w:p>
          <w:p w:rsidR="00DD596D" w:rsidRPr="001B738E" w:rsidRDefault="00DD596D" w:rsidP="00896A14">
            <w:pPr>
              <w:numPr>
                <w:ilvl w:val="1"/>
                <w:numId w:val="13"/>
              </w:numPr>
              <w:spacing w:before="100" w:beforeAutospacing="1" w:after="100" w:afterAutospacing="1" w:line="240" w:lineRule="auto"/>
              <w:rPr>
                <w:lang w:val="en-GB" w:eastAsia="cs-CZ"/>
              </w:rPr>
            </w:pPr>
            <w:r>
              <w:rPr>
                <w:rFonts w:ascii="Calibri" w:hAnsi="Calibri" w:cs="Calibri"/>
                <w:color w:val="000000"/>
                <w:lang w:eastAsia="cs-CZ"/>
              </w:rPr>
              <w:t>Partial cloverleaf</w:t>
            </w:r>
            <w:r w:rsidRPr="00685738">
              <w:rPr>
                <w:color w:val="000000"/>
                <w:lang w:val="en-GB" w:eastAsia="cs-CZ"/>
              </w:rPr>
              <w:t xml:space="preserve"> (</w:t>
            </w:r>
            <w:hyperlink r:id="rId13" w:history="1">
              <w:r w:rsidRPr="00685738">
                <w:rPr>
                  <w:color w:val="0000FF"/>
                  <w:u w:val="single"/>
                  <w:lang w:val="en-GB" w:eastAsia="cs-CZ"/>
                </w:rPr>
                <w:t>more information</w:t>
              </w:r>
            </w:hyperlink>
            <w:r w:rsidRPr="00685738">
              <w:rPr>
                <w:color w:val="000000"/>
                <w:lang w:val="en-GB" w:eastAsia="cs-CZ"/>
              </w:rPr>
              <w:t xml:space="preserve">)  </w:t>
            </w:r>
            <w:r w:rsidRPr="001B738E">
              <w:rPr>
                <w:color w:val="000000"/>
                <w:lang w:val="en-GB" w:eastAsia="cs-CZ"/>
              </w:rPr>
              <w:t xml:space="preserve">  </w:t>
            </w:r>
          </w:p>
          <w:p w:rsidR="00DD596D" w:rsidRPr="006343A1" w:rsidRDefault="00DD596D" w:rsidP="00896A14">
            <w:pPr>
              <w:numPr>
                <w:ilvl w:val="1"/>
                <w:numId w:val="13"/>
              </w:numPr>
              <w:spacing w:before="100" w:beforeAutospacing="1" w:after="100" w:afterAutospacing="1" w:line="240" w:lineRule="auto"/>
              <w:rPr>
                <w:lang w:val="en-GB" w:eastAsia="cs-CZ"/>
              </w:rPr>
            </w:pPr>
            <w:r w:rsidRPr="006343A1">
              <w:rPr>
                <w:color w:val="000000"/>
                <w:lang w:val="en-GB" w:eastAsia="cs-CZ"/>
              </w:rPr>
              <w:t>roundabout</w:t>
            </w:r>
          </w:p>
          <w:p w:rsidR="00DD596D" w:rsidRPr="006343A1" w:rsidRDefault="00DD596D" w:rsidP="00896A14">
            <w:pPr>
              <w:numPr>
                <w:ilvl w:val="0"/>
                <w:numId w:val="13"/>
              </w:numPr>
              <w:spacing w:before="100" w:beforeAutospacing="1" w:after="100" w:afterAutospacing="1" w:line="240" w:lineRule="auto"/>
              <w:rPr>
                <w:lang w:val="en-GB" w:eastAsia="cs-CZ"/>
              </w:rPr>
            </w:pPr>
            <w:r w:rsidRPr="006343A1">
              <w:rPr>
                <w:b/>
                <w:bCs/>
                <w:color w:val="000000"/>
                <w:lang w:val="en-GB" w:eastAsia="cs-CZ"/>
              </w:rPr>
              <w:t>without weaving segments</w:t>
            </w:r>
            <w:r w:rsidRPr="006343A1">
              <w:rPr>
                <w:color w:val="000000"/>
                <w:lang w:val="en-GB" w:eastAsia="cs-CZ"/>
              </w:rPr>
              <w:t xml:space="preserve"> </w:t>
            </w:r>
          </w:p>
          <w:p w:rsidR="00DD596D" w:rsidRPr="00B80C88" w:rsidRDefault="00DD596D" w:rsidP="00896A14">
            <w:pPr>
              <w:numPr>
                <w:ilvl w:val="1"/>
                <w:numId w:val="13"/>
              </w:numPr>
              <w:spacing w:before="100" w:beforeAutospacing="1" w:after="100" w:afterAutospacing="1" w:line="240" w:lineRule="auto"/>
              <w:rPr>
                <w:lang w:val="en-GB" w:eastAsia="cs-CZ"/>
              </w:rPr>
            </w:pPr>
            <w:r w:rsidRPr="006343A1">
              <w:rPr>
                <w:color w:val="000000"/>
                <w:lang w:val="en-GB" w:eastAsia="cs-CZ"/>
              </w:rPr>
              <w:t>trumpet (</w:t>
            </w:r>
            <w:hyperlink r:id="rId14" w:history="1">
              <w:r w:rsidRPr="006343A1">
                <w:rPr>
                  <w:color w:val="0000FF"/>
                  <w:u w:val="single"/>
                  <w:lang w:val="en-GB" w:eastAsia="cs-CZ"/>
                </w:rPr>
                <w:t>more information</w:t>
              </w:r>
            </w:hyperlink>
            <w:r w:rsidRPr="006343A1">
              <w:rPr>
                <w:color w:val="000000"/>
                <w:lang w:val="en-GB" w:eastAsia="cs-CZ"/>
              </w:rPr>
              <w:t xml:space="preserve">) </w:t>
            </w:r>
          </w:p>
          <w:p w:rsidR="00DD596D" w:rsidRPr="006343A1" w:rsidRDefault="00DD596D" w:rsidP="00896A14">
            <w:pPr>
              <w:numPr>
                <w:ilvl w:val="0"/>
                <w:numId w:val="13"/>
              </w:numPr>
              <w:spacing w:before="100" w:beforeAutospacing="1" w:after="100" w:afterAutospacing="1" w:line="240" w:lineRule="auto"/>
              <w:rPr>
                <w:lang w:val="en-GB" w:eastAsia="cs-CZ"/>
              </w:rPr>
            </w:pPr>
            <w:r w:rsidRPr="00C84460">
              <w:rPr>
                <w:b/>
                <w:bCs/>
                <w:color w:val="000000"/>
                <w:lang w:val="en-GB" w:eastAsia="cs-CZ"/>
              </w:rPr>
              <w:t>directional interchange</w:t>
            </w:r>
            <w:r w:rsidRPr="006343A1">
              <w:rPr>
                <w:color w:val="000000"/>
                <w:lang w:val="en-GB" w:eastAsia="cs-CZ"/>
              </w:rPr>
              <w:t xml:space="preserve"> </w:t>
            </w:r>
            <w:r w:rsidRPr="002D3762">
              <w:rPr>
                <w:color w:val="000000"/>
                <w:lang w:val="cs-CZ" w:eastAsia="cs-CZ"/>
              </w:rPr>
              <w:t>(</w:t>
            </w:r>
            <w:hyperlink r:id="rId15" w:history="1">
              <w:r w:rsidRPr="002D12BF">
                <w:rPr>
                  <w:color w:val="0000FF"/>
                  <w:u w:val="single"/>
                  <w:lang w:val="cs-CZ" w:eastAsia="cs-CZ"/>
                </w:rPr>
                <w:t>obrázek</w:t>
              </w:r>
            </w:hyperlink>
            <w:r w:rsidRPr="002D3762">
              <w:rPr>
                <w:color w:val="000000"/>
                <w:lang w:val="cs-CZ" w:eastAsia="cs-CZ"/>
              </w:rPr>
              <w:t>)</w:t>
            </w:r>
          </w:p>
          <w:p w:rsidR="00DD596D" w:rsidRPr="006343A1" w:rsidRDefault="00DD596D" w:rsidP="00896A14">
            <w:pPr>
              <w:numPr>
                <w:ilvl w:val="1"/>
                <w:numId w:val="13"/>
              </w:numPr>
              <w:spacing w:before="100" w:beforeAutospacing="1" w:after="100" w:afterAutospacing="1" w:line="240" w:lineRule="auto"/>
              <w:rPr>
                <w:lang w:val="en-GB" w:eastAsia="cs-CZ"/>
              </w:rPr>
            </w:pPr>
            <w:r w:rsidRPr="006343A1">
              <w:rPr>
                <w:color w:val="000000"/>
                <w:lang w:val="en-GB" w:eastAsia="cs-CZ"/>
              </w:rPr>
              <w:t>semi-directional T</w:t>
            </w:r>
          </w:p>
          <w:p w:rsidR="00DD596D" w:rsidRPr="006343A1" w:rsidRDefault="00DD596D" w:rsidP="00896A14">
            <w:pPr>
              <w:numPr>
                <w:ilvl w:val="1"/>
                <w:numId w:val="13"/>
              </w:numPr>
              <w:spacing w:before="100" w:beforeAutospacing="1" w:after="100" w:afterAutospacing="1" w:line="240" w:lineRule="auto"/>
              <w:rPr>
                <w:lang w:val="en-GB" w:eastAsia="cs-CZ"/>
              </w:rPr>
            </w:pPr>
            <w:r w:rsidRPr="006343A1">
              <w:rPr>
                <w:color w:val="000000"/>
                <w:lang w:val="en-GB" w:eastAsia="cs-CZ"/>
              </w:rPr>
              <w:t>windmill</w:t>
            </w:r>
          </w:p>
          <w:p w:rsidR="00DD596D" w:rsidRPr="006343A1" w:rsidRDefault="00DD596D" w:rsidP="00896A14">
            <w:pPr>
              <w:numPr>
                <w:ilvl w:val="1"/>
                <w:numId w:val="13"/>
              </w:numPr>
              <w:spacing w:before="100" w:beforeAutospacing="1" w:after="100" w:afterAutospacing="1" w:line="240" w:lineRule="auto"/>
              <w:rPr>
                <w:lang w:val="en-GB" w:eastAsia="cs-CZ"/>
              </w:rPr>
            </w:pPr>
            <w:r w:rsidRPr="006343A1">
              <w:rPr>
                <w:color w:val="000000"/>
                <w:lang w:val="en-GB" w:eastAsia="cs-CZ"/>
              </w:rPr>
              <w:lastRenderedPageBreak/>
              <w:t>three-level turbine</w:t>
            </w:r>
          </w:p>
          <w:p w:rsidR="00DD596D" w:rsidRPr="006343A1" w:rsidRDefault="00DD596D" w:rsidP="00896A14">
            <w:pPr>
              <w:numPr>
                <w:ilvl w:val="1"/>
                <w:numId w:val="13"/>
              </w:numPr>
              <w:spacing w:before="100" w:beforeAutospacing="1" w:after="100" w:afterAutospacing="1" w:line="240" w:lineRule="auto"/>
              <w:rPr>
                <w:lang w:val="en-GB" w:eastAsia="cs-CZ"/>
              </w:rPr>
            </w:pPr>
            <w:r w:rsidRPr="006343A1">
              <w:rPr>
                <w:color w:val="000000"/>
                <w:lang w:val="en-GB" w:eastAsia="cs-CZ"/>
              </w:rPr>
              <w:t>four-level stack</w:t>
            </w:r>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121" w:type="dxa"/>
          </w:tcPr>
          <w:p w:rsidR="00DD596D" w:rsidRPr="006343A1" w:rsidRDefault="00DD596D" w:rsidP="00896A14">
            <w:pPr>
              <w:rPr>
                <w:b/>
                <w:bCs/>
                <w:lang w:val="en-GB"/>
              </w:rPr>
            </w:pPr>
            <w:r w:rsidRPr="006343A1">
              <w:rPr>
                <w:b/>
                <w:bCs/>
                <w:lang w:val="en-GB"/>
              </w:rPr>
              <w:lastRenderedPageBreak/>
              <w:t>Requirement CDV 43:           “SHOULD”</w:t>
            </w:r>
          </w:p>
          <w:p w:rsidR="00DD596D" w:rsidRPr="006343A1" w:rsidRDefault="00DD596D" w:rsidP="00896A14">
            <w:pPr>
              <w:spacing w:before="100" w:beforeAutospacing="1" w:after="100" w:afterAutospacing="1" w:line="240" w:lineRule="auto"/>
              <w:rPr>
                <w:b/>
                <w:bCs/>
                <w:lang w:val="en-GB" w:eastAsia="cs-CZ"/>
              </w:rPr>
            </w:pPr>
            <w:r w:rsidRPr="006343A1">
              <w:rPr>
                <w:b/>
                <w:bCs/>
                <w:lang w:val="en-GB" w:eastAsia="cs-CZ"/>
              </w:rPr>
              <w:t>Modification of basic terrain formations</w:t>
            </w:r>
          </w:p>
          <w:p w:rsidR="00DD596D" w:rsidRPr="006343A1" w:rsidRDefault="00DD596D" w:rsidP="00896A14">
            <w:pPr>
              <w:pStyle w:val="Odstavecseseznamem"/>
              <w:numPr>
                <w:ilvl w:val="0"/>
                <w:numId w:val="14"/>
              </w:numPr>
              <w:spacing w:before="100" w:beforeAutospacing="1" w:after="100" w:afterAutospacing="1" w:line="240" w:lineRule="auto"/>
              <w:rPr>
                <w:lang w:val="en-GB" w:eastAsia="cs-CZ"/>
              </w:rPr>
            </w:pPr>
            <w:r w:rsidRPr="006343A1">
              <w:rPr>
                <w:lang w:val="en-GB" w:eastAsia="cs-CZ"/>
              </w:rPr>
              <w:t>straight</w:t>
            </w:r>
          </w:p>
          <w:p w:rsidR="00DD596D" w:rsidRPr="006343A1" w:rsidRDefault="00DD596D" w:rsidP="00896A14">
            <w:pPr>
              <w:pStyle w:val="Odstavecseseznamem"/>
              <w:numPr>
                <w:ilvl w:val="0"/>
                <w:numId w:val="14"/>
              </w:numPr>
              <w:spacing w:before="100" w:beforeAutospacing="1" w:after="100" w:afterAutospacing="1" w:line="240" w:lineRule="auto"/>
              <w:rPr>
                <w:lang w:val="en-GB" w:eastAsia="cs-CZ"/>
              </w:rPr>
            </w:pPr>
            <w:r w:rsidRPr="006343A1">
              <w:rPr>
                <w:lang w:val="en-GB" w:eastAsia="cs-CZ"/>
              </w:rPr>
              <w:t>convex</w:t>
            </w:r>
          </w:p>
          <w:p w:rsidR="00DD596D" w:rsidRPr="006343A1" w:rsidRDefault="00DD596D" w:rsidP="00896A14">
            <w:pPr>
              <w:pStyle w:val="Odstavecseseznamem"/>
              <w:numPr>
                <w:ilvl w:val="0"/>
                <w:numId w:val="14"/>
              </w:numPr>
              <w:spacing w:before="100" w:beforeAutospacing="1" w:after="100" w:afterAutospacing="1" w:line="240" w:lineRule="auto"/>
              <w:rPr>
                <w:lang w:val="en-GB" w:eastAsia="cs-CZ"/>
              </w:rPr>
            </w:pPr>
            <w:r w:rsidRPr="006343A1">
              <w:rPr>
                <w:lang w:val="en-GB" w:eastAsia="cs-CZ"/>
              </w:rPr>
              <w:t>concave</w:t>
            </w:r>
          </w:p>
          <w:p w:rsidR="00DD596D" w:rsidRPr="006343A1" w:rsidRDefault="00DD596D" w:rsidP="00896A14">
            <w:pPr>
              <w:spacing w:before="100" w:beforeAutospacing="1" w:after="100" w:afterAutospacing="1" w:line="240" w:lineRule="auto"/>
              <w:rPr>
                <w:lang w:val="en-GB" w:eastAsia="cs-CZ"/>
              </w:rPr>
            </w:pPr>
            <w:r w:rsidRPr="006343A1">
              <w:rPr>
                <w:lang w:val="en-GB" w:eastAsia="cs-CZ"/>
              </w:rPr>
              <w:t>possible definition of angles of road terrain gradient and other basic variables describing traffic topography</w:t>
            </w:r>
          </w:p>
          <w:p w:rsidR="00DD596D" w:rsidRPr="006343A1" w:rsidRDefault="00DD596D" w:rsidP="00896A14">
            <w:pPr>
              <w:spacing w:before="100" w:beforeAutospacing="1" w:after="100" w:afterAutospacing="1" w:line="240" w:lineRule="auto"/>
              <w:rPr>
                <w:lang w:val="en-GB" w:eastAsia="cs-CZ"/>
              </w:rPr>
            </w:pPr>
          </w:p>
        </w:tc>
        <w:tc>
          <w:tcPr>
            <w:tcW w:w="985" w:type="dxa"/>
          </w:tcPr>
          <w:p w:rsidR="00DD596D" w:rsidRPr="006343A1" w:rsidRDefault="00DD596D" w:rsidP="00896A14">
            <w:pPr>
              <w:pStyle w:val="Brdtekstpaaflgende"/>
              <w:rPr>
                <w:sz w:val="22"/>
                <w:szCs w:val="22"/>
                <w:lang w:val="en-GB"/>
              </w:rPr>
            </w:pPr>
          </w:p>
        </w:tc>
        <w:tc>
          <w:tcPr>
            <w:tcW w:w="3954" w:type="dxa"/>
          </w:tcPr>
          <w:p w:rsidR="00DD596D" w:rsidRPr="006343A1" w:rsidRDefault="00DD596D" w:rsidP="00896A14">
            <w:pPr>
              <w:pStyle w:val="Brdtekstpaaflgende"/>
              <w:rPr>
                <w:sz w:val="22"/>
                <w:szCs w:val="22"/>
                <w:lang w:val="en-GB"/>
              </w:rPr>
            </w:pPr>
          </w:p>
        </w:tc>
      </w:tr>
    </w:tbl>
    <w:p w:rsidR="00DD596D" w:rsidRPr="006343A1" w:rsidRDefault="00DD596D" w:rsidP="00DD596D">
      <w:pPr>
        <w:rPr>
          <w:lang w:val="en-GB"/>
        </w:rPr>
      </w:pPr>
    </w:p>
    <w:p w:rsidR="00DD596D" w:rsidRPr="006343A1" w:rsidRDefault="00DD596D" w:rsidP="00DD596D">
      <w:pPr>
        <w:pStyle w:val="Nadpis3"/>
        <w:rPr>
          <w:rFonts w:ascii="Times New Roman" w:hAnsi="Times New Roman"/>
          <w:lang w:val="en-GB"/>
        </w:rPr>
      </w:pPr>
      <w:bookmarkStart w:id="86" w:name="_Toc358629251"/>
      <w:bookmarkStart w:id="87" w:name="_Toc384997117"/>
      <w:r w:rsidRPr="006343A1">
        <w:rPr>
          <w:rFonts w:ascii="Times New Roman" w:hAnsi="Times New Roman"/>
          <w:lang w:val="en-GB"/>
        </w:rPr>
        <w:t>Data</w:t>
      </w:r>
      <w:bookmarkEnd w:id="86"/>
      <w:bookmarkEnd w:id="87"/>
    </w:p>
    <w:p w:rsidR="00DD596D" w:rsidRPr="006343A1" w:rsidRDefault="00DD596D" w:rsidP="00DD596D">
      <w:pPr>
        <w:jc w:val="both"/>
        <w:rPr>
          <w:lang w:val="en-GB"/>
        </w:rPr>
      </w:pPr>
      <w:r w:rsidRPr="006343A1">
        <w:rPr>
          <w:lang w:val="en-GB"/>
        </w:rPr>
        <w:t xml:space="preserve">Simulation data shall be logged to a file. The file shall include metadata specified below. Supplier shall describe the general process from raw data to processed data in the offer to CDV. Metadata shall be included, i.e. project name, test stand name, date and time, comment. It should be possible to define which data should be logged.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3"/>
        <w:gridCol w:w="987"/>
        <w:gridCol w:w="4170"/>
      </w:tblGrid>
      <w:tr w:rsidR="00DD596D" w:rsidRPr="006343A1" w:rsidTr="00896A14">
        <w:trPr>
          <w:tblHeader/>
        </w:trPr>
        <w:tc>
          <w:tcPr>
            <w:tcW w:w="3903" w:type="dxa"/>
            <w:shd w:val="clear" w:color="auto" w:fill="C0C0C0"/>
          </w:tcPr>
          <w:p w:rsidR="00DD596D" w:rsidRPr="006343A1" w:rsidRDefault="00DD596D" w:rsidP="00896A14">
            <w:pPr>
              <w:pStyle w:val="Brdtekstpaaflgende"/>
              <w:rPr>
                <w:sz w:val="22"/>
                <w:szCs w:val="22"/>
                <w:lang w:val="en-GB"/>
              </w:rPr>
            </w:pPr>
            <w:r w:rsidRPr="006343A1">
              <w:rPr>
                <w:sz w:val="22"/>
                <w:szCs w:val="22"/>
                <w:lang w:val="en-GB"/>
              </w:rPr>
              <w:t>Requirement</w:t>
            </w:r>
          </w:p>
        </w:tc>
        <w:tc>
          <w:tcPr>
            <w:tcW w:w="987" w:type="dxa"/>
            <w:shd w:val="clear" w:color="auto" w:fill="C0C0C0"/>
          </w:tcPr>
          <w:p w:rsidR="00DD596D" w:rsidRPr="006343A1" w:rsidRDefault="00DD596D" w:rsidP="00896A14">
            <w:pPr>
              <w:pStyle w:val="Brdtekstpaaflgende"/>
              <w:rPr>
                <w:sz w:val="22"/>
                <w:szCs w:val="22"/>
                <w:lang w:val="en-GB"/>
              </w:rPr>
            </w:pPr>
            <w:r w:rsidRPr="006343A1">
              <w:rPr>
                <w:sz w:val="22"/>
                <w:szCs w:val="22"/>
                <w:lang w:val="en-GB"/>
              </w:rPr>
              <w:t>Fulfils</w:t>
            </w:r>
          </w:p>
          <w:p w:rsidR="00DD596D" w:rsidRPr="006343A1" w:rsidRDefault="00DD596D" w:rsidP="00896A14">
            <w:pPr>
              <w:pStyle w:val="Brdtekstpaaflgende"/>
              <w:rPr>
                <w:sz w:val="22"/>
                <w:szCs w:val="22"/>
                <w:lang w:val="en-GB"/>
              </w:rPr>
            </w:pPr>
            <w:r w:rsidRPr="006343A1">
              <w:rPr>
                <w:sz w:val="22"/>
                <w:szCs w:val="22"/>
                <w:lang w:val="en-GB"/>
              </w:rPr>
              <w:t>Yes/No</w:t>
            </w:r>
          </w:p>
        </w:tc>
        <w:tc>
          <w:tcPr>
            <w:tcW w:w="4170" w:type="dxa"/>
            <w:shd w:val="clear" w:color="auto" w:fill="C0C0C0"/>
          </w:tcPr>
          <w:p w:rsidR="00DD596D" w:rsidRPr="006343A1" w:rsidRDefault="00DD596D" w:rsidP="00896A14">
            <w:pPr>
              <w:pStyle w:val="Brdtekstpaaflgende"/>
              <w:rPr>
                <w:sz w:val="22"/>
                <w:szCs w:val="22"/>
                <w:lang w:val="en-GB"/>
              </w:rPr>
            </w:pPr>
            <w:r w:rsidRPr="006343A1">
              <w:rPr>
                <w:rStyle w:val="hps"/>
                <w:sz w:val="22"/>
                <w:szCs w:val="22"/>
                <w:lang w:val="en-GB"/>
              </w:rPr>
              <w:t>Tenderer’s answer</w:t>
            </w:r>
            <w:r w:rsidRPr="006343A1">
              <w:rPr>
                <w:sz w:val="22"/>
                <w:szCs w:val="22"/>
                <w:lang w:val="en-GB"/>
              </w:rPr>
              <w:t xml:space="preserve"> </w:t>
            </w:r>
            <w:r w:rsidRPr="006343A1">
              <w:rPr>
                <w:rStyle w:val="hps"/>
                <w:sz w:val="22"/>
                <w:szCs w:val="22"/>
                <w:lang w:val="en-GB"/>
              </w:rPr>
              <w:t xml:space="preserve">(Tenderer needs to specify clearly how they meet the given requirement, e.g. technical parameters, links to specifications / tests, other possible solutions, etc.)  </w:t>
            </w:r>
          </w:p>
        </w:tc>
      </w:tr>
      <w:tr w:rsidR="00DD596D" w:rsidRPr="006343A1" w:rsidTr="00896A14">
        <w:trPr>
          <w:trHeight w:val="492"/>
        </w:trPr>
        <w:tc>
          <w:tcPr>
            <w:tcW w:w="3903" w:type="dxa"/>
          </w:tcPr>
          <w:p w:rsidR="00DD596D" w:rsidRPr="006343A1" w:rsidRDefault="00DD596D" w:rsidP="00896A14">
            <w:pPr>
              <w:rPr>
                <w:lang w:val="en-GB"/>
              </w:rPr>
            </w:pPr>
            <w:r w:rsidRPr="006343A1">
              <w:rPr>
                <w:b/>
                <w:bCs/>
                <w:lang w:val="en-GB"/>
              </w:rPr>
              <w:t>Requirement CDV 44:</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 xml:space="preserve">It must be possible to log data from the simulated environment; all data must be logged time synchronous. All events in the data recording must be possible to logged at </w:t>
            </w:r>
            <w:proofErr w:type="spellStart"/>
            <w:r w:rsidRPr="006343A1">
              <w:rPr>
                <w:lang w:val="en-GB"/>
              </w:rPr>
              <w:t>at</w:t>
            </w:r>
            <w:proofErr w:type="spellEnd"/>
            <w:r w:rsidRPr="006343A1">
              <w:rPr>
                <w:lang w:val="en-GB"/>
              </w:rPr>
              <w:t xml:space="preserve"> least 30 Hz. The collected data need to be in such format to be easily exportable into some of commonly used software (e.g. Excel and </w:t>
            </w:r>
            <w:proofErr w:type="spellStart"/>
            <w:r w:rsidRPr="006343A1">
              <w:rPr>
                <w:lang w:val="en-GB"/>
              </w:rPr>
              <w:t>MatLab</w:t>
            </w:r>
            <w:proofErr w:type="spellEnd"/>
            <w:r w:rsidRPr="006343A1">
              <w:rPr>
                <w:lang w:val="en-GB"/>
              </w:rPr>
              <w:t>)</w:t>
            </w:r>
          </w:p>
        </w:tc>
        <w:tc>
          <w:tcPr>
            <w:tcW w:w="987" w:type="dxa"/>
          </w:tcPr>
          <w:p w:rsidR="00DD596D" w:rsidRPr="006343A1" w:rsidRDefault="00DD596D" w:rsidP="00896A14">
            <w:pPr>
              <w:pStyle w:val="Brdtekstpaaflgende"/>
              <w:rPr>
                <w:sz w:val="22"/>
                <w:szCs w:val="22"/>
                <w:lang w:val="en-GB"/>
              </w:rPr>
            </w:pPr>
          </w:p>
        </w:tc>
        <w:tc>
          <w:tcPr>
            <w:tcW w:w="4170" w:type="dxa"/>
          </w:tcPr>
          <w:p w:rsidR="00DD596D" w:rsidRPr="006343A1" w:rsidRDefault="00DD596D" w:rsidP="00896A14">
            <w:pPr>
              <w:pStyle w:val="Brdtekstpaaflgende"/>
              <w:rPr>
                <w:sz w:val="22"/>
                <w:szCs w:val="22"/>
                <w:lang w:val="en-GB"/>
              </w:rPr>
            </w:pPr>
          </w:p>
        </w:tc>
      </w:tr>
    </w:tbl>
    <w:p w:rsidR="00DD596D" w:rsidRPr="006343A1" w:rsidRDefault="00DD596D" w:rsidP="00DD596D">
      <w:pPr>
        <w:pStyle w:val="Nadpis3"/>
        <w:rPr>
          <w:rFonts w:ascii="Times New Roman" w:hAnsi="Times New Roman" w:cs="Times New Roman"/>
          <w:lang w:val="en-GB"/>
        </w:rPr>
      </w:pPr>
    </w:p>
    <w:p w:rsidR="00DD596D" w:rsidRPr="006343A1" w:rsidRDefault="00DD596D" w:rsidP="00DD596D">
      <w:pPr>
        <w:pStyle w:val="Nadpis3"/>
        <w:rPr>
          <w:rFonts w:ascii="Times New Roman" w:hAnsi="Times New Roman"/>
          <w:lang w:val="en-GB"/>
        </w:rPr>
      </w:pPr>
      <w:bookmarkStart w:id="88" w:name="_Toc384997118"/>
      <w:r w:rsidRPr="006343A1">
        <w:rPr>
          <w:rFonts w:ascii="Times New Roman" w:hAnsi="Times New Roman"/>
          <w:lang w:val="en-GB"/>
        </w:rPr>
        <w:t>Graphic system</w:t>
      </w:r>
      <w:bookmarkEnd w:id="88"/>
    </w:p>
    <w:p w:rsidR="00DD596D" w:rsidRPr="006343A1" w:rsidRDefault="00DD596D" w:rsidP="00DD596D">
      <w:pPr>
        <w:rPr>
          <w:lang w:val="en-GB"/>
        </w:rPr>
      </w:pPr>
      <w:r w:rsidRPr="006343A1">
        <w:rPr>
          <w:lang w:val="en-GB"/>
        </w:rPr>
        <w:t>The graphics system comprises software for image generation and hardware for displaying the image. It should provide a realistic view of the surrounding environment to the driver. The graphic system is expected to include high quality computer graphics of the environment and other actors.</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927"/>
        <w:gridCol w:w="4163"/>
      </w:tblGrid>
      <w:tr w:rsidR="00DD596D" w:rsidRPr="006343A1" w:rsidTr="00896A14">
        <w:trPr>
          <w:tblHeader/>
        </w:trPr>
        <w:tc>
          <w:tcPr>
            <w:tcW w:w="3970" w:type="dxa"/>
            <w:shd w:val="clear" w:color="auto" w:fill="C0C0C0"/>
          </w:tcPr>
          <w:p w:rsidR="00DD596D" w:rsidRPr="006343A1" w:rsidRDefault="00DD596D" w:rsidP="00896A14">
            <w:pPr>
              <w:pStyle w:val="Brdtekstpaaflgende"/>
              <w:rPr>
                <w:sz w:val="22"/>
                <w:szCs w:val="22"/>
                <w:lang w:val="en-GB"/>
              </w:rPr>
            </w:pPr>
            <w:r w:rsidRPr="006343A1">
              <w:rPr>
                <w:sz w:val="22"/>
                <w:szCs w:val="22"/>
                <w:lang w:val="en-GB"/>
              </w:rPr>
              <w:t>Requirement</w:t>
            </w:r>
          </w:p>
        </w:tc>
        <w:tc>
          <w:tcPr>
            <w:tcW w:w="927" w:type="dxa"/>
            <w:shd w:val="clear" w:color="auto" w:fill="C0C0C0"/>
          </w:tcPr>
          <w:p w:rsidR="00DD596D" w:rsidRPr="006343A1" w:rsidRDefault="00DD596D" w:rsidP="00896A14">
            <w:pPr>
              <w:pStyle w:val="Brdtekstpaaflgende"/>
              <w:rPr>
                <w:sz w:val="22"/>
                <w:szCs w:val="22"/>
                <w:lang w:val="en-GB"/>
              </w:rPr>
            </w:pPr>
            <w:r w:rsidRPr="006343A1">
              <w:rPr>
                <w:sz w:val="22"/>
                <w:szCs w:val="22"/>
                <w:lang w:val="en-GB"/>
              </w:rPr>
              <w:t>Fulfils</w:t>
            </w:r>
          </w:p>
          <w:p w:rsidR="00DD596D" w:rsidRPr="006343A1" w:rsidRDefault="00DD596D" w:rsidP="00896A14">
            <w:pPr>
              <w:pStyle w:val="Brdtekstpaaflgende"/>
              <w:rPr>
                <w:sz w:val="22"/>
                <w:szCs w:val="22"/>
                <w:lang w:val="en-GB"/>
              </w:rPr>
            </w:pPr>
            <w:r w:rsidRPr="006343A1">
              <w:rPr>
                <w:sz w:val="22"/>
                <w:szCs w:val="22"/>
                <w:lang w:val="en-GB"/>
              </w:rPr>
              <w:t>Yes/No</w:t>
            </w:r>
          </w:p>
        </w:tc>
        <w:tc>
          <w:tcPr>
            <w:tcW w:w="4163" w:type="dxa"/>
            <w:shd w:val="clear" w:color="auto" w:fill="C0C0C0"/>
          </w:tcPr>
          <w:p w:rsidR="00DD596D" w:rsidRPr="006343A1" w:rsidRDefault="00DD596D" w:rsidP="00896A14">
            <w:pPr>
              <w:pStyle w:val="Brdtekstpaaflgende"/>
              <w:rPr>
                <w:sz w:val="22"/>
                <w:szCs w:val="22"/>
                <w:lang w:val="en-GB"/>
              </w:rPr>
            </w:pPr>
            <w:r w:rsidRPr="006343A1">
              <w:rPr>
                <w:rStyle w:val="hps"/>
                <w:sz w:val="22"/>
                <w:szCs w:val="22"/>
                <w:lang w:val="en-GB"/>
              </w:rPr>
              <w:t>Tenderer’s answer</w:t>
            </w:r>
            <w:r w:rsidRPr="006343A1">
              <w:rPr>
                <w:sz w:val="22"/>
                <w:szCs w:val="22"/>
                <w:lang w:val="en-GB"/>
              </w:rPr>
              <w:t xml:space="preserve"> </w:t>
            </w:r>
            <w:r w:rsidRPr="006343A1">
              <w:rPr>
                <w:rStyle w:val="hps"/>
                <w:sz w:val="22"/>
                <w:szCs w:val="22"/>
                <w:lang w:val="en-GB"/>
              </w:rPr>
              <w:t xml:space="preserve">(Tenderer needs to specify clearly how they meet the given requirement, e.g. technical parameters, links to specifications / tests, other possible solutions, etc.)  </w:t>
            </w:r>
          </w:p>
        </w:tc>
      </w:tr>
      <w:tr w:rsidR="00DD596D" w:rsidRPr="006343A1" w:rsidTr="00896A14">
        <w:trPr>
          <w:trHeight w:val="492"/>
        </w:trPr>
        <w:tc>
          <w:tcPr>
            <w:tcW w:w="3970" w:type="dxa"/>
          </w:tcPr>
          <w:p w:rsidR="00DD596D" w:rsidRPr="006343A1" w:rsidRDefault="00DD596D" w:rsidP="00896A14">
            <w:pPr>
              <w:rPr>
                <w:b/>
                <w:bCs/>
                <w:lang w:val="en-GB"/>
              </w:rPr>
            </w:pPr>
            <w:r w:rsidRPr="006343A1">
              <w:rPr>
                <w:b/>
                <w:bCs/>
                <w:lang w:val="en-GB"/>
              </w:rPr>
              <w:t>Requirement CDV 45:              “MUST”</w:t>
            </w:r>
          </w:p>
          <w:p w:rsidR="00DD596D" w:rsidRPr="006343A1" w:rsidRDefault="00DD596D" w:rsidP="00896A14">
            <w:pPr>
              <w:rPr>
                <w:i/>
                <w:iCs/>
                <w:highlight w:val="yellow"/>
                <w:lang w:val="en-GB"/>
              </w:rPr>
            </w:pPr>
            <w:r w:rsidRPr="006343A1">
              <w:rPr>
                <w:lang w:val="en-GB"/>
              </w:rPr>
              <w:t>the visualization must include internal rear-view mirror (for BUS), two separate left side mirrors on the left side and two separate right side mirrors on the right side.</w:t>
            </w:r>
            <w:r w:rsidRPr="006343A1">
              <w:rPr>
                <w:i/>
                <w:iCs/>
                <w:highlight w:val="yellow"/>
                <w:lang w:val="en-GB"/>
              </w:rPr>
              <w:t xml:space="preserve"> </w:t>
            </w:r>
          </w:p>
        </w:tc>
        <w:tc>
          <w:tcPr>
            <w:tcW w:w="927" w:type="dxa"/>
          </w:tcPr>
          <w:p w:rsidR="00DD596D" w:rsidRPr="006343A1" w:rsidRDefault="00DD596D" w:rsidP="00896A14">
            <w:pPr>
              <w:pStyle w:val="Brdtekstpaaflgende"/>
              <w:rPr>
                <w:sz w:val="22"/>
                <w:szCs w:val="22"/>
                <w:lang w:val="en-GB"/>
              </w:rPr>
            </w:pPr>
          </w:p>
        </w:tc>
        <w:tc>
          <w:tcPr>
            <w:tcW w:w="4163"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970" w:type="dxa"/>
          </w:tcPr>
          <w:p w:rsidR="00DD596D" w:rsidRPr="006343A1" w:rsidRDefault="00DD596D" w:rsidP="00896A14">
            <w:pPr>
              <w:rPr>
                <w:b/>
                <w:bCs/>
                <w:lang w:val="en-GB"/>
              </w:rPr>
            </w:pPr>
            <w:r w:rsidRPr="006343A1">
              <w:rPr>
                <w:b/>
                <w:bCs/>
                <w:lang w:val="en-GB"/>
              </w:rPr>
              <w:t>Requirement CDV 46:              “MUST”</w:t>
            </w:r>
          </w:p>
          <w:p w:rsidR="00DD596D" w:rsidRPr="006343A1" w:rsidRDefault="00DD596D" w:rsidP="00896A14">
            <w:pPr>
              <w:rPr>
                <w:lang w:val="en-GB"/>
              </w:rPr>
            </w:pPr>
            <w:r w:rsidRPr="006343A1">
              <w:rPr>
                <w:lang w:val="en-GB"/>
              </w:rPr>
              <w:t>Graphic system must include a set of graphic generators including SW, in case of a projection on a “curved wall”, it must support the functions of picture non-linear deformation and perfect connection of images from neighbouring projectors</w:t>
            </w:r>
          </w:p>
        </w:tc>
        <w:tc>
          <w:tcPr>
            <w:tcW w:w="927" w:type="dxa"/>
          </w:tcPr>
          <w:p w:rsidR="00DD596D" w:rsidRPr="006343A1" w:rsidRDefault="00DD596D" w:rsidP="00896A14">
            <w:pPr>
              <w:pStyle w:val="Brdtekstpaaflgende"/>
              <w:rPr>
                <w:sz w:val="22"/>
                <w:szCs w:val="22"/>
                <w:lang w:val="en-GB"/>
              </w:rPr>
            </w:pPr>
          </w:p>
        </w:tc>
        <w:tc>
          <w:tcPr>
            <w:tcW w:w="4163"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970" w:type="dxa"/>
          </w:tcPr>
          <w:p w:rsidR="00DD596D" w:rsidRPr="006343A1" w:rsidRDefault="00DD596D" w:rsidP="00896A14">
            <w:pPr>
              <w:rPr>
                <w:lang w:val="en-GB"/>
              </w:rPr>
            </w:pPr>
            <w:r w:rsidRPr="006343A1">
              <w:rPr>
                <w:b/>
                <w:bCs/>
                <w:lang w:val="en-GB"/>
              </w:rPr>
              <w:t>Requirement CDV 47:</w:t>
            </w:r>
            <w:r w:rsidRPr="006343A1">
              <w:rPr>
                <w:lang w:val="en-GB"/>
              </w:rPr>
              <w:t xml:space="preserve">              </w:t>
            </w:r>
            <w:r w:rsidRPr="006343A1">
              <w:rPr>
                <w:b/>
                <w:bCs/>
                <w:lang w:val="en-GB"/>
              </w:rPr>
              <w:t xml:space="preserve">“MUST” </w:t>
            </w:r>
            <w:r w:rsidRPr="006343A1">
              <w:rPr>
                <w:lang w:val="en-GB"/>
              </w:rPr>
              <w:t xml:space="preserve">  </w:t>
            </w:r>
          </w:p>
          <w:p w:rsidR="00DD596D" w:rsidRPr="006343A1" w:rsidRDefault="00DD596D" w:rsidP="00896A14">
            <w:pPr>
              <w:rPr>
                <w:lang w:val="en-GB"/>
              </w:rPr>
            </w:pPr>
            <w:r w:rsidRPr="006343A1">
              <w:rPr>
                <w:lang w:val="en-GB"/>
              </w:rPr>
              <w:t>the update frequency of the image should be at least 60 Hz.</w:t>
            </w:r>
          </w:p>
        </w:tc>
        <w:tc>
          <w:tcPr>
            <w:tcW w:w="927" w:type="dxa"/>
          </w:tcPr>
          <w:p w:rsidR="00DD596D" w:rsidRPr="006343A1" w:rsidRDefault="00DD596D" w:rsidP="00896A14">
            <w:pPr>
              <w:pStyle w:val="Brdtekstpaaflgende"/>
              <w:rPr>
                <w:sz w:val="22"/>
                <w:szCs w:val="22"/>
                <w:lang w:val="en-GB"/>
              </w:rPr>
            </w:pPr>
          </w:p>
        </w:tc>
        <w:tc>
          <w:tcPr>
            <w:tcW w:w="4163"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970" w:type="dxa"/>
          </w:tcPr>
          <w:p w:rsidR="00DD596D" w:rsidRPr="006343A1" w:rsidRDefault="00DD596D" w:rsidP="00896A14">
            <w:pPr>
              <w:rPr>
                <w:lang w:val="en-GB"/>
              </w:rPr>
            </w:pPr>
            <w:r w:rsidRPr="006343A1">
              <w:rPr>
                <w:b/>
                <w:bCs/>
                <w:lang w:val="en-GB"/>
              </w:rPr>
              <w:t>Requirement CDV 48:</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the resolution in front of the drivers face must be 0.5 pixels/arc minute or higher</w:t>
            </w:r>
          </w:p>
        </w:tc>
        <w:tc>
          <w:tcPr>
            <w:tcW w:w="927" w:type="dxa"/>
          </w:tcPr>
          <w:p w:rsidR="00DD596D" w:rsidRPr="006343A1" w:rsidRDefault="00DD596D" w:rsidP="00896A14">
            <w:pPr>
              <w:pStyle w:val="Brdtekstpaaflgende"/>
              <w:rPr>
                <w:sz w:val="22"/>
                <w:szCs w:val="22"/>
                <w:lang w:val="en-GB"/>
              </w:rPr>
            </w:pPr>
          </w:p>
        </w:tc>
        <w:tc>
          <w:tcPr>
            <w:tcW w:w="4163" w:type="dxa"/>
          </w:tcPr>
          <w:p w:rsidR="00DD596D" w:rsidRPr="006343A1" w:rsidRDefault="00DD596D" w:rsidP="00896A14">
            <w:pPr>
              <w:pStyle w:val="Brdtekstpaaflgende"/>
              <w:rPr>
                <w:sz w:val="22"/>
                <w:szCs w:val="22"/>
                <w:lang w:val="en-GB"/>
              </w:rPr>
            </w:pPr>
          </w:p>
        </w:tc>
      </w:tr>
      <w:tr w:rsidR="00DD596D" w:rsidRPr="006343A1" w:rsidTr="00896A14">
        <w:trPr>
          <w:trHeight w:val="302"/>
        </w:trPr>
        <w:tc>
          <w:tcPr>
            <w:tcW w:w="3970" w:type="dxa"/>
          </w:tcPr>
          <w:p w:rsidR="00DD596D" w:rsidRPr="006343A1" w:rsidRDefault="00DD596D" w:rsidP="00896A14">
            <w:pPr>
              <w:rPr>
                <w:lang w:val="en-GB"/>
              </w:rPr>
            </w:pPr>
            <w:r w:rsidRPr="006343A1">
              <w:rPr>
                <w:b/>
                <w:bCs/>
                <w:lang w:val="en-GB"/>
              </w:rPr>
              <w:t>Requirement CDV 49:</w:t>
            </w:r>
            <w:r w:rsidRPr="006343A1">
              <w:rPr>
                <w:lang w:val="en-GB"/>
              </w:rPr>
              <w:t xml:space="preserve">              </w:t>
            </w:r>
            <w:r w:rsidRPr="006343A1">
              <w:rPr>
                <w:b/>
                <w:bCs/>
                <w:lang w:val="en-GB"/>
              </w:rPr>
              <w:t>“MUST”</w:t>
            </w:r>
          </w:p>
          <w:p w:rsidR="00DD596D" w:rsidRPr="006343A1" w:rsidRDefault="00DD596D" w:rsidP="00896A14">
            <w:pPr>
              <w:rPr>
                <w:rStyle w:val="hps"/>
                <w:lang w:val="en-GB"/>
              </w:rPr>
            </w:pPr>
            <w:r w:rsidRPr="006343A1">
              <w:rPr>
                <w:rStyle w:val="hps"/>
                <w:lang w:val="en-GB"/>
              </w:rPr>
              <w:t>Road signs and road equipment must be of a sufficient contrast and resolution, so that they could be readable for at least 5 seconds, when a driver drives past respecting the speed limit for a given road. For example, at daylight under clear visibility conditions, the following apply:</w:t>
            </w:r>
          </w:p>
          <w:p w:rsidR="00DD596D" w:rsidRPr="006343A1" w:rsidRDefault="00DD596D" w:rsidP="00896A14">
            <w:pPr>
              <w:rPr>
                <w:rStyle w:val="hps"/>
                <w:lang w:val="en-GB"/>
              </w:rPr>
            </w:pPr>
            <w:r w:rsidRPr="006343A1">
              <w:rPr>
                <w:rStyle w:val="hps"/>
                <w:lang w:val="en-GB"/>
              </w:rPr>
              <w:t xml:space="preserve"> • </w:t>
            </w:r>
            <w:r w:rsidRPr="006343A1">
              <w:rPr>
                <w:rStyle w:val="hps"/>
                <w:lang w:val="en-GB"/>
              </w:rPr>
              <w:sym w:font="Symbol" w:char="F020"/>
            </w:r>
            <w:r w:rsidRPr="006343A1">
              <w:rPr>
                <w:rStyle w:val="hps"/>
                <w:lang w:val="en-GB"/>
              </w:rPr>
              <w:t xml:space="preserve">  on roads with speed limit</w:t>
            </w:r>
            <w:r w:rsidRPr="006343A1">
              <w:rPr>
                <w:lang w:val="en-GB"/>
              </w:rPr>
              <w:t xml:space="preserve"> </w:t>
            </w:r>
            <w:r w:rsidRPr="006343A1">
              <w:rPr>
                <w:rStyle w:val="hps"/>
                <w:lang w:val="en-GB"/>
              </w:rPr>
              <w:t>50 km / h</w:t>
            </w:r>
            <w:r w:rsidRPr="006343A1">
              <w:rPr>
                <w:lang w:val="en-GB"/>
              </w:rPr>
              <w:t xml:space="preserve"> </w:t>
            </w:r>
            <w:r w:rsidRPr="006343A1">
              <w:rPr>
                <w:rStyle w:val="hps"/>
                <w:lang w:val="en-GB"/>
              </w:rPr>
              <w:t>(=</w:t>
            </w:r>
            <w:r w:rsidRPr="006343A1">
              <w:rPr>
                <w:lang w:val="en-GB"/>
              </w:rPr>
              <w:t xml:space="preserve"> </w:t>
            </w:r>
            <w:r w:rsidRPr="006343A1">
              <w:rPr>
                <w:rStyle w:val="hps"/>
                <w:lang w:val="en-GB"/>
              </w:rPr>
              <w:t>13.9 m</w:t>
            </w:r>
            <w:r w:rsidRPr="006343A1">
              <w:rPr>
                <w:lang w:val="en-GB"/>
              </w:rPr>
              <w:t xml:space="preserve"> </w:t>
            </w:r>
            <w:r w:rsidRPr="006343A1">
              <w:rPr>
                <w:rStyle w:val="hps"/>
                <w:lang w:val="en-GB"/>
              </w:rPr>
              <w:t>/ s)</w:t>
            </w:r>
            <w:r w:rsidRPr="006343A1">
              <w:rPr>
                <w:lang w:val="en-GB"/>
              </w:rPr>
              <w:t xml:space="preserve"> roads signs must be readable </w:t>
            </w:r>
            <w:r w:rsidRPr="006343A1">
              <w:rPr>
                <w:lang w:val="en-GB"/>
              </w:rPr>
              <w:lastRenderedPageBreak/>
              <w:t xml:space="preserve">from the distance of at least </w:t>
            </w:r>
            <w:r w:rsidRPr="006343A1">
              <w:rPr>
                <w:rStyle w:val="hps"/>
                <w:lang w:val="en-GB"/>
              </w:rPr>
              <w:t>5</w:t>
            </w:r>
            <w:r w:rsidRPr="006343A1">
              <w:rPr>
                <w:lang w:val="en-GB"/>
              </w:rPr>
              <w:t xml:space="preserve"> </w:t>
            </w:r>
            <w:r w:rsidRPr="006343A1">
              <w:rPr>
                <w:rStyle w:val="hps"/>
                <w:lang w:val="en-GB"/>
              </w:rPr>
              <w:t>x</w:t>
            </w:r>
            <w:r w:rsidRPr="006343A1">
              <w:rPr>
                <w:lang w:val="en-GB"/>
              </w:rPr>
              <w:t xml:space="preserve"> </w:t>
            </w:r>
            <w:r w:rsidRPr="006343A1">
              <w:rPr>
                <w:rStyle w:val="hps"/>
                <w:lang w:val="en-GB"/>
              </w:rPr>
              <w:t>13.9</w:t>
            </w:r>
            <w:r w:rsidRPr="006343A1">
              <w:rPr>
                <w:lang w:val="en-GB"/>
              </w:rPr>
              <w:t xml:space="preserve"> </w:t>
            </w:r>
            <w:r w:rsidRPr="006343A1">
              <w:rPr>
                <w:rStyle w:val="hps"/>
                <w:lang w:val="en-GB"/>
              </w:rPr>
              <w:t>=</w:t>
            </w:r>
            <w:r w:rsidRPr="006343A1">
              <w:rPr>
                <w:lang w:val="en-GB"/>
              </w:rPr>
              <w:t xml:space="preserve"> </w:t>
            </w:r>
            <w:r w:rsidRPr="006343A1">
              <w:rPr>
                <w:rStyle w:val="hps"/>
                <w:lang w:val="en-GB"/>
              </w:rPr>
              <w:t>69.5 m</w:t>
            </w:r>
          </w:p>
          <w:p w:rsidR="00DD596D" w:rsidRPr="006343A1" w:rsidRDefault="00DD596D" w:rsidP="00896A14">
            <w:pPr>
              <w:rPr>
                <w:lang w:val="en-GB"/>
              </w:rPr>
            </w:pPr>
            <w:r w:rsidRPr="006343A1">
              <w:rPr>
                <w:rStyle w:val="hps"/>
                <w:lang w:val="en-GB"/>
              </w:rPr>
              <w:t xml:space="preserve">• </w:t>
            </w:r>
            <w:r w:rsidRPr="006343A1">
              <w:rPr>
                <w:rStyle w:val="hps"/>
                <w:lang w:val="en-GB"/>
              </w:rPr>
              <w:sym w:font="Symbol" w:char="F020"/>
            </w:r>
            <w:r w:rsidRPr="006343A1">
              <w:rPr>
                <w:rStyle w:val="hps"/>
                <w:lang w:val="en-GB"/>
              </w:rPr>
              <w:t xml:space="preserve"> </w:t>
            </w:r>
            <w:r w:rsidRPr="006343A1">
              <w:rPr>
                <w:rStyle w:val="hps"/>
                <w:lang w:val="en-GB"/>
              </w:rPr>
              <w:sym w:font="Symbol" w:char="F020"/>
            </w:r>
            <w:r w:rsidRPr="006343A1">
              <w:rPr>
                <w:rStyle w:val="Nadpis1Char"/>
                <w:rFonts w:cs="Times New Roman"/>
                <w:lang w:val="en-GB"/>
              </w:rPr>
              <w:t xml:space="preserve"> </w:t>
            </w:r>
            <w:r w:rsidRPr="006343A1">
              <w:rPr>
                <w:rStyle w:val="hps"/>
                <w:lang w:val="en-GB"/>
              </w:rPr>
              <w:t>on roads with speed limit</w:t>
            </w:r>
            <w:r w:rsidRPr="006343A1">
              <w:rPr>
                <w:lang w:val="en-GB"/>
              </w:rPr>
              <w:t xml:space="preserve"> </w:t>
            </w:r>
            <w:r w:rsidRPr="006343A1">
              <w:rPr>
                <w:rStyle w:val="hps"/>
                <w:lang w:val="en-GB"/>
              </w:rPr>
              <w:t>1</w:t>
            </w:r>
            <w:ins w:id="89" w:author="Zaoral" w:date="2014-08-12T13:34:00Z">
              <w:r w:rsidR="000C2C28">
                <w:rPr>
                  <w:rStyle w:val="hps"/>
                  <w:lang w:val="en-GB"/>
                </w:rPr>
                <w:t>3</w:t>
              </w:r>
            </w:ins>
            <w:del w:id="90" w:author="Zaoral" w:date="2014-08-12T13:34:00Z">
              <w:r w:rsidRPr="006343A1" w:rsidDel="000C2C28">
                <w:rPr>
                  <w:rStyle w:val="hps"/>
                  <w:lang w:val="en-GB"/>
                </w:rPr>
                <w:delText>1</w:delText>
              </w:r>
            </w:del>
            <w:r w:rsidRPr="006343A1">
              <w:rPr>
                <w:rStyle w:val="hps"/>
                <w:lang w:val="en-GB"/>
              </w:rPr>
              <w:t>0 km / h</w:t>
            </w:r>
            <w:r w:rsidRPr="006343A1">
              <w:rPr>
                <w:lang w:val="en-GB"/>
              </w:rPr>
              <w:t xml:space="preserve"> </w:t>
            </w:r>
            <w:r w:rsidRPr="006343A1">
              <w:rPr>
                <w:rStyle w:val="hps"/>
                <w:lang w:val="en-GB"/>
              </w:rPr>
              <w:t>(=</w:t>
            </w:r>
            <w:r w:rsidRPr="006343A1">
              <w:rPr>
                <w:lang w:val="en-GB"/>
              </w:rPr>
              <w:t xml:space="preserve"> </w:t>
            </w:r>
            <w:r w:rsidRPr="006343A1">
              <w:rPr>
                <w:rStyle w:val="hps"/>
                <w:lang w:val="en-GB"/>
              </w:rPr>
              <w:t>36.1 m</w:t>
            </w:r>
            <w:r w:rsidRPr="006343A1">
              <w:rPr>
                <w:lang w:val="en-GB"/>
              </w:rPr>
              <w:t xml:space="preserve"> </w:t>
            </w:r>
            <w:r w:rsidRPr="006343A1">
              <w:rPr>
                <w:rStyle w:val="hps"/>
                <w:lang w:val="en-GB"/>
              </w:rPr>
              <w:t>/ s)</w:t>
            </w:r>
            <w:r w:rsidRPr="006343A1">
              <w:rPr>
                <w:lang w:val="en-GB"/>
              </w:rPr>
              <w:t xml:space="preserve"> roads signs must be readable from the distance of at least </w:t>
            </w:r>
            <w:r w:rsidRPr="006343A1">
              <w:rPr>
                <w:rStyle w:val="hps"/>
                <w:lang w:val="en-GB"/>
              </w:rPr>
              <w:t>5</w:t>
            </w:r>
            <w:r w:rsidRPr="006343A1">
              <w:rPr>
                <w:lang w:val="en-GB"/>
              </w:rPr>
              <w:t xml:space="preserve"> </w:t>
            </w:r>
            <w:r w:rsidRPr="006343A1">
              <w:rPr>
                <w:rStyle w:val="hps"/>
                <w:lang w:val="en-GB"/>
              </w:rPr>
              <w:t>x</w:t>
            </w:r>
            <w:r w:rsidRPr="006343A1">
              <w:rPr>
                <w:lang w:val="en-GB"/>
              </w:rPr>
              <w:t xml:space="preserve"> </w:t>
            </w:r>
            <w:r w:rsidRPr="006343A1">
              <w:rPr>
                <w:rStyle w:val="hps"/>
                <w:lang w:val="en-GB"/>
              </w:rPr>
              <w:t>36.1</w:t>
            </w:r>
            <w:r w:rsidRPr="006343A1">
              <w:rPr>
                <w:lang w:val="en-GB"/>
              </w:rPr>
              <w:t xml:space="preserve"> </w:t>
            </w:r>
            <w:r w:rsidRPr="006343A1">
              <w:rPr>
                <w:rStyle w:val="hps"/>
                <w:lang w:val="en-GB"/>
              </w:rPr>
              <w:t>=</w:t>
            </w:r>
            <w:r w:rsidRPr="006343A1">
              <w:rPr>
                <w:lang w:val="en-GB"/>
              </w:rPr>
              <w:t xml:space="preserve"> </w:t>
            </w:r>
            <w:r w:rsidRPr="006343A1">
              <w:rPr>
                <w:rStyle w:val="hps"/>
                <w:lang w:val="en-GB"/>
              </w:rPr>
              <w:t>180.5 metres</w:t>
            </w:r>
          </w:p>
        </w:tc>
        <w:tc>
          <w:tcPr>
            <w:tcW w:w="927" w:type="dxa"/>
          </w:tcPr>
          <w:p w:rsidR="00DD596D" w:rsidRPr="006343A1" w:rsidRDefault="00DD596D" w:rsidP="00896A14">
            <w:pPr>
              <w:pStyle w:val="Brdtekstpaaflgende"/>
              <w:rPr>
                <w:sz w:val="22"/>
                <w:szCs w:val="22"/>
                <w:lang w:val="en-GB"/>
              </w:rPr>
            </w:pPr>
          </w:p>
        </w:tc>
        <w:tc>
          <w:tcPr>
            <w:tcW w:w="4163"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970" w:type="dxa"/>
          </w:tcPr>
          <w:p w:rsidR="00DD596D" w:rsidRPr="006343A1" w:rsidRDefault="00DD596D" w:rsidP="00896A14">
            <w:pPr>
              <w:rPr>
                <w:lang w:val="en-GB"/>
              </w:rPr>
            </w:pPr>
            <w:r w:rsidRPr="006343A1">
              <w:rPr>
                <w:b/>
                <w:bCs/>
                <w:lang w:val="en-GB"/>
              </w:rPr>
              <w:lastRenderedPageBreak/>
              <w:t>Requirement CDV 50:</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 xml:space="preserve">maximum latency of the visual system must be below 50 </w:t>
            </w:r>
            <w:proofErr w:type="spellStart"/>
            <w:r w:rsidRPr="006343A1">
              <w:rPr>
                <w:lang w:val="en-GB"/>
              </w:rPr>
              <w:t>ms</w:t>
            </w:r>
            <w:proofErr w:type="spellEnd"/>
            <w:r w:rsidRPr="006343A1">
              <w:rPr>
                <w:lang w:val="en-GB"/>
              </w:rPr>
              <w:t>.</w:t>
            </w:r>
          </w:p>
        </w:tc>
        <w:tc>
          <w:tcPr>
            <w:tcW w:w="927" w:type="dxa"/>
          </w:tcPr>
          <w:p w:rsidR="00DD596D" w:rsidRPr="006343A1" w:rsidRDefault="00DD596D" w:rsidP="00896A14">
            <w:pPr>
              <w:pStyle w:val="Brdtekstpaaflgende"/>
              <w:rPr>
                <w:sz w:val="22"/>
                <w:szCs w:val="22"/>
                <w:lang w:val="en-GB"/>
              </w:rPr>
            </w:pPr>
          </w:p>
        </w:tc>
        <w:tc>
          <w:tcPr>
            <w:tcW w:w="4163"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970" w:type="dxa"/>
          </w:tcPr>
          <w:p w:rsidR="00DD596D" w:rsidRPr="006343A1" w:rsidRDefault="00DD596D" w:rsidP="00896A14">
            <w:pPr>
              <w:rPr>
                <w:b/>
                <w:bCs/>
                <w:lang w:val="en-GB"/>
              </w:rPr>
            </w:pPr>
            <w:r w:rsidRPr="006343A1">
              <w:rPr>
                <w:b/>
                <w:bCs/>
                <w:lang w:val="en-GB"/>
              </w:rPr>
              <w:t>Requirement CDV 51:              “MUST”</w:t>
            </w:r>
          </w:p>
          <w:p w:rsidR="00DD596D" w:rsidRPr="006343A1" w:rsidRDefault="00DD596D" w:rsidP="00896A14">
            <w:pPr>
              <w:rPr>
                <w:lang w:val="en-GB"/>
              </w:rPr>
            </w:pPr>
            <w:r w:rsidRPr="006343A1">
              <w:rPr>
                <w:highlight w:val="yellow"/>
                <w:lang w:val="en-GB"/>
              </w:rPr>
              <w:t>[</w:t>
            </w:r>
            <w:r w:rsidRPr="006343A1">
              <w:rPr>
                <w:i/>
                <w:highlight w:val="yellow"/>
                <w:lang w:val="en-GB"/>
              </w:rPr>
              <w:t xml:space="preserve">only applicable </w:t>
            </w:r>
            <w:r w:rsidRPr="00500366">
              <w:rPr>
                <w:i/>
                <w:highlight w:val="yellow"/>
                <w:lang w:val="en-GB"/>
              </w:rPr>
              <w:t xml:space="preserve">for </w:t>
            </w:r>
            <w:r w:rsidRPr="00500366">
              <w:rPr>
                <w:b/>
                <w:bCs/>
                <w:i/>
                <w:highlight w:val="yellow"/>
                <w:lang w:val="en-GB"/>
              </w:rPr>
              <w:t>Bus SIM</w:t>
            </w:r>
            <w:r w:rsidRPr="006343A1">
              <w:rPr>
                <w:b/>
                <w:bCs/>
                <w:highlight w:val="yellow"/>
                <w:lang w:val="en-GB"/>
              </w:rPr>
              <w:t>]</w:t>
            </w:r>
          </w:p>
          <w:p w:rsidR="00DD596D" w:rsidRPr="006343A1" w:rsidRDefault="00DD596D" w:rsidP="00AC3B82">
            <w:pPr>
              <w:rPr>
                <w:b/>
                <w:bCs/>
                <w:lang w:val="en-GB"/>
              </w:rPr>
            </w:pPr>
            <w:r w:rsidRPr="006343A1">
              <w:rPr>
                <w:lang w:val="en-GB"/>
              </w:rPr>
              <w:t xml:space="preserve">the internal rear-view mirror </w:t>
            </w:r>
            <w:del w:id="91" w:author="Novotna" w:date="2014-08-11T16:01:00Z">
              <w:r w:rsidRPr="006343A1" w:rsidDel="00870390">
                <w:rPr>
                  <w:lang w:val="en-GB"/>
                </w:rPr>
                <w:delText xml:space="preserve">must </w:delText>
              </w:r>
              <w:r w:rsidDel="00870390">
                <w:rPr>
                  <w:lang w:val="en-GB"/>
                </w:rPr>
                <w:delText>(</w:delText>
              </w:r>
              <w:r w:rsidRPr="00F1534B" w:rsidDel="00870390">
                <w:rPr>
                  <w:lang w:val="en-GB"/>
                </w:rPr>
                <w:delText>graphically</w:delText>
              </w:r>
              <w:r w:rsidDel="00870390">
                <w:rPr>
                  <w:lang w:val="en-GB"/>
                </w:rPr>
                <w:delText>)</w:delText>
              </w:r>
              <w:r w:rsidRPr="006343A1" w:rsidDel="00870390">
                <w:rPr>
                  <w:lang w:val="en-GB"/>
                </w:rPr>
                <w:delText xml:space="preserve"> display the back space of the bus designated for the passengers and the traffic environment behind the windows – in the internal rear-view mirror it </w:delText>
              </w:r>
            </w:del>
            <w:ins w:id="92" w:author="Jaroslav Zabensky" w:date="2014-08-11T12:48:00Z">
              <w:del w:id="93" w:author="Novotna" w:date="2014-08-11T16:01:00Z">
                <w:r w:rsidR="00AE6EC0" w:rsidDel="00870390">
                  <w:rPr>
                    <w:lang w:val="en-GB"/>
                  </w:rPr>
                  <w:delText xml:space="preserve"> - </w:delText>
                </w:r>
              </w:del>
            </w:ins>
            <w:r w:rsidRPr="006343A1">
              <w:rPr>
                <w:lang w:val="en-GB"/>
              </w:rPr>
              <w:t xml:space="preserve">must </w:t>
            </w:r>
            <w:del w:id="94" w:author="Novotna" w:date="2014-08-11T16:01:00Z">
              <w:r w:rsidRPr="006343A1" w:rsidDel="00870390">
                <w:rPr>
                  <w:lang w:val="en-GB"/>
                </w:rPr>
                <w:delText xml:space="preserve">also </w:delText>
              </w:r>
            </w:del>
            <w:r w:rsidRPr="006343A1">
              <w:rPr>
                <w:lang w:val="en-GB"/>
              </w:rPr>
              <w:t xml:space="preserve">be possible to adequately display video sequences recorded by a video camera in the real time from the rear parts of vehicle interiors </w:t>
            </w:r>
            <w:del w:id="95" w:author="Novotna" w:date="2014-08-11T16:43:00Z">
              <w:r w:rsidRPr="006343A1" w:rsidDel="00AC3B82">
                <w:rPr>
                  <w:b/>
                  <w:lang w:val="en-GB"/>
                </w:rPr>
                <w:delText>see</w:delText>
              </w:r>
              <w:r w:rsidRPr="006343A1" w:rsidDel="00AC3B82">
                <w:rPr>
                  <w:bCs/>
                  <w:lang w:val="en-GB"/>
                </w:rPr>
                <w:delText xml:space="preserve"> </w:delText>
              </w:r>
              <w:r w:rsidRPr="006343A1" w:rsidDel="00AC3B82">
                <w:rPr>
                  <w:b/>
                  <w:bCs/>
                  <w:i/>
                  <w:lang w:val="en-GB"/>
                </w:rPr>
                <w:delText>Requirement CDV 81</w:delText>
              </w:r>
            </w:del>
          </w:p>
        </w:tc>
        <w:tc>
          <w:tcPr>
            <w:tcW w:w="927" w:type="dxa"/>
          </w:tcPr>
          <w:p w:rsidR="00DD596D" w:rsidRPr="006343A1" w:rsidRDefault="00DD596D" w:rsidP="00896A14">
            <w:pPr>
              <w:pStyle w:val="Brdtekstpaaflgende"/>
              <w:rPr>
                <w:sz w:val="22"/>
                <w:szCs w:val="22"/>
                <w:lang w:val="en-GB"/>
              </w:rPr>
            </w:pPr>
          </w:p>
        </w:tc>
        <w:tc>
          <w:tcPr>
            <w:tcW w:w="4163"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970" w:type="dxa"/>
          </w:tcPr>
          <w:p w:rsidR="00DD596D" w:rsidRPr="006343A1" w:rsidRDefault="00DD596D" w:rsidP="00896A14">
            <w:pPr>
              <w:rPr>
                <w:lang w:val="en-GB"/>
              </w:rPr>
            </w:pPr>
            <w:r w:rsidRPr="006343A1">
              <w:rPr>
                <w:b/>
                <w:bCs/>
                <w:lang w:val="en-GB"/>
              </w:rPr>
              <w:t>Requirement CDV 52:</w:t>
            </w:r>
            <w:r w:rsidRPr="006343A1">
              <w:rPr>
                <w:lang w:val="en-GB"/>
              </w:rPr>
              <w:t xml:space="preserve">              </w:t>
            </w:r>
            <w:r w:rsidRPr="006343A1">
              <w:rPr>
                <w:b/>
                <w:bCs/>
                <w:lang w:val="en-GB"/>
              </w:rPr>
              <w:t>“MUST”</w:t>
            </w:r>
          </w:p>
          <w:p w:rsidR="00DD596D" w:rsidRPr="006343A1" w:rsidRDefault="00DD596D" w:rsidP="00870390">
            <w:pPr>
              <w:rPr>
                <w:lang w:val="en-GB"/>
              </w:rPr>
            </w:pPr>
            <w:r w:rsidRPr="006343A1">
              <w:rPr>
                <w:lang w:val="en-GB"/>
              </w:rPr>
              <w:t xml:space="preserve">the visualisation of a navigation system, </w:t>
            </w:r>
            <w:del w:id="96" w:author="Novotna" w:date="2014-08-11T16:01:00Z">
              <w:r w:rsidRPr="006343A1" w:rsidDel="00870390">
                <w:rPr>
                  <w:lang w:val="en-GB"/>
                </w:rPr>
                <w:delText xml:space="preserve">displaying a map of the current scenario, </w:delText>
              </w:r>
            </w:del>
            <w:r w:rsidRPr="006343A1">
              <w:rPr>
                <w:lang w:val="en-GB"/>
              </w:rPr>
              <w:t>and voice navigation must</w:t>
            </w:r>
            <w:r w:rsidRPr="006343A1">
              <w:rPr>
                <w:b/>
                <w:lang w:val="en-GB"/>
              </w:rPr>
              <w:t xml:space="preserve"> </w:t>
            </w:r>
            <w:r w:rsidRPr="006343A1">
              <w:rPr>
                <w:lang w:val="en-GB"/>
              </w:rPr>
              <w:t>be included</w:t>
            </w:r>
          </w:p>
        </w:tc>
        <w:tc>
          <w:tcPr>
            <w:tcW w:w="927" w:type="dxa"/>
          </w:tcPr>
          <w:p w:rsidR="00DD596D" w:rsidRPr="006343A1" w:rsidRDefault="00DD596D" w:rsidP="00896A14">
            <w:pPr>
              <w:pStyle w:val="Brdtekstpaaflgende"/>
              <w:rPr>
                <w:sz w:val="22"/>
                <w:szCs w:val="22"/>
                <w:lang w:val="en-GB"/>
              </w:rPr>
            </w:pPr>
          </w:p>
        </w:tc>
        <w:tc>
          <w:tcPr>
            <w:tcW w:w="4163"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970" w:type="dxa"/>
          </w:tcPr>
          <w:p w:rsidR="00DD596D" w:rsidRPr="006343A1" w:rsidDel="00870390" w:rsidRDefault="00DD596D" w:rsidP="00896A14">
            <w:pPr>
              <w:rPr>
                <w:del w:id="97" w:author="Novotna" w:date="2014-08-11T16:01:00Z"/>
                <w:b/>
                <w:bCs/>
                <w:lang w:val="en-GB"/>
              </w:rPr>
            </w:pPr>
            <w:del w:id="98" w:author="Novotna" w:date="2014-08-11T16:01:00Z">
              <w:r w:rsidRPr="006343A1" w:rsidDel="00870390">
                <w:rPr>
                  <w:b/>
                  <w:bCs/>
                  <w:lang w:val="en-GB"/>
                </w:rPr>
                <w:delText>Requirement CDV 53:</w:delText>
              </w:r>
              <w:r w:rsidRPr="006343A1" w:rsidDel="00870390">
                <w:rPr>
                  <w:lang w:val="en-GB"/>
                </w:rPr>
                <w:delText xml:space="preserve">              </w:delText>
              </w:r>
              <w:r w:rsidRPr="006343A1" w:rsidDel="00870390">
                <w:rPr>
                  <w:b/>
                  <w:bCs/>
                  <w:lang w:val="en-GB"/>
                </w:rPr>
                <w:delText>“MUST”</w:delText>
              </w:r>
            </w:del>
          </w:p>
          <w:p w:rsidR="00DD596D" w:rsidRPr="006343A1" w:rsidRDefault="00DD596D" w:rsidP="00896A14">
            <w:pPr>
              <w:rPr>
                <w:lang w:val="en-GB"/>
              </w:rPr>
            </w:pPr>
            <w:del w:id="99" w:author="Novotna" w:date="2014-08-11T16:01:00Z">
              <w:r w:rsidRPr="006343A1" w:rsidDel="00870390">
                <w:rPr>
                  <w:bCs/>
                  <w:lang w:val="en-GB"/>
                </w:rPr>
                <w:delText>in the cabin interior</w:delText>
              </w:r>
              <w:r w:rsidRPr="006343A1" w:rsidDel="00870390">
                <w:rPr>
                  <w:b/>
                  <w:bCs/>
                  <w:lang w:val="en-GB"/>
                </w:rPr>
                <w:delText xml:space="preserve">, </w:delText>
              </w:r>
              <w:r w:rsidRPr="006343A1" w:rsidDel="00870390">
                <w:rPr>
                  <w:bCs/>
                  <w:lang w:val="en-GB"/>
                </w:rPr>
                <w:delText xml:space="preserve">multifunction radio </w:delText>
              </w:r>
              <w:r w:rsidRPr="006343A1" w:rsidDel="00870390">
                <w:rPr>
                  <w:lang w:val="en-GB"/>
                </w:rPr>
                <w:delText>with MP3/CD/DVD player must be installed. The operation must be possible to record during the ride in synchronization with the data of the running scenario.</w:delText>
              </w:r>
            </w:del>
          </w:p>
        </w:tc>
        <w:tc>
          <w:tcPr>
            <w:tcW w:w="927" w:type="dxa"/>
          </w:tcPr>
          <w:p w:rsidR="00DD596D" w:rsidRPr="006343A1" w:rsidRDefault="00DD596D" w:rsidP="00896A14">
            <w:pPr>
              <w:pStyle w:val="Brdtekstpaaflgende"/>
              <w:rPr>
                <w:sz w:val="22"/>
                <w:szCs w:val="22"/>
                <w:lang w:val="en-GB"/>
              </w:rPr>
            </w:pPr>
          </w:p>
        </w:tc>
        <w:tc>
          <w:tcPr>
            <w:tcW w:w="4163"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970" w:type="dxa"/>
          </w:tcPr>
          <w:p w:rsidR="00DD596D" w:rsidRPr="006343A1" w:rsidRDefault="00DD596D" w:rsidP="00896A14">
            <w:pPr>
              <w:rPr>
                <w:lang w:val="en-GB"/>
              </w:rPr>
            </w:pPr>
            <w:r w:rsidRPr="006343A1">
              <w:rPr>
                <w:b/>
                <w:bCs/>
                <w:lang w:val="en-GB"/>
              </w:rPr>
              <w:t>Requirement CDV 54:</w:t>
            </w:r>
            <w:r w:rsidRPr="006343A1">
              <w:rPr>
                <w:lang w:val="en-GB"/>
              </w:rPr>
              <w:t xml:space="preserve">        </w:t>
            </w:r>
            <w:r w:rsidRPr="006343A1">
              <w:rPr>
                <w:b/>
                <w:bCs/>
                <w:lang w:val="en-GB"/>
              </w:rPr>
              <w:t>“SHOULD”</w:t>
            </w:r>
          </w:p>
          <w:p w:rsidR="00DD596D" w:rsidRPr="006343A1" w:rsidRDefault="00DD596D" w:rsidP="00896A14">
            <w:pPr>
              <w:rPr>
                <w:color w:val="FF0000"/>
                <w:lang w:val="en-GB"/>
              </w:rPr>
            </w:pPr>
            <w:proofErr w:type="gramStart"/>
            <w:r w:rsidRPr="006343A1">
              <w:rPr>
                <w:lang w:val="en-GB"/>
              </w:rPr>
              <w:t>the</w:t>
            </w:r>
            <w:proofErr w:type="gramEnd"/>
            <w:r w:rsidRPr="006343A1">
              <w:rPr>
                <w:lang w:val="en-GB"/>
              </w:rPr>
              <w:t xml:space="preserve"> visualisation of ice on the windscreen </w:t>
            </w:r>
            <w:r w:rsidRPr="006343A1">
              <w:rPr>
                <w:lang w:val="en-GB"/>
              </w:rPr>
              <w:lastRenderedPageBreak/>
              <w:t>should</w:t>
            </w:r>
            <w:r w:rsidRPr="006343A1">
              <w:rPr>
                <w:b/>
                <w:lang w:val="en-GB"/>
              </w:rPr>
              <w:t xml:space="preserve"> </w:t>
            </w:r>
            <w:r w:rsidRPr="006343A1">
              <w:rPr>
                <w:lang w:val="en-GB"/>
              </w:rPr>
              <w:t>be included.</w:t>
            </w:r>
          </w:p>
        </w:tc>
        <w:tc>
          <w:tcPr>
            <w:tcW w:w="927" w:type="dxa"/>
          </w:tcPr>
          <w:p w:rsidR="00DD596D" w:rsidRPr="006343A1" w:rsidRDefault="00DD596D" w:rsidP="00896A14">
            <w:pPr>
              <w:pStyle w:val="Brdtekstpaaflgende"/>
              <w:rPr>
                <w:sz w:val="22"/>
                <w:szCs w:val="22"/>
                <w:lang w:val="en-GB"/>
              </w:rPr>
            </w:pPr>
          </w:p>
        </w:tc>
        <w:tc>
          <w:tcPr>
            <w:tcW w:w="4163" w:type="dxa"/>
          </w:tcPr>
          <w:p w:rsidR="00DD596D" w:rsidRPr="006343A1" w:rsidRDefault="00DD596D" w:rsidP="00896A14">
            <w:pPr>
              <w:pStyle w:val="Brdtekstpaaflgende"/>
              <w:rPr>
                <w:sz w:val="22"/>
                <w:szCs w:val="22"/>
                <w:lang w:val="en-GB"/>
              </w:rPr>
            </w:pPr>
          </w:p>
        </w:tc>
      </w:tr>
    </w:tbl>
    <w:p w:rsidR="00DD596D" w:rsidRPr="006343A1" w:rsidRDefault="00DD596D" w:rsidP="00DD596D">
      <w:pPr>
        <w:rPr>
          <w:lang w:val="en-GB"/>
        </w:rPr>
      </w:pPr>
      <w:r w:rsidRPr="006343A1">
        <w:rPr>
          <w:lang w:val="en-GB"/>
        </w:rPr>
        <w:lastRenderedPageBreak/>
        <w:t xml:space="preserve">  </w:t>
      </w:r>
    </w:p>
    <w:p w:rsidR="00DD596D" w:rsidRPr="006343A1" w:rsidRDefault="00DD596D" w:rsidP="00DD596D">
      <w:pPr>
        <w:rPr>
          <w:lang w:val="en-GB"/>
        </w:rPr>
      </w:pPr>
    </w:p>
    <w:p w:rsidR="00DD596D" w:rsidRPr="006343A1" w:rsidRDefault="00DD596D" w:rsidP="00DD596D">
      <w:pPr>
        <w:pStyle w:val="Nadpis3"/>
        <w:rPr>
          <w:rFonts w:ascii="Times New Roman" w:hAnsi="Times New Roman"/>
          <w:lang w:val="en-GB"/>
        </w:rPr>
      </w:pPr>
      <w:bookmarkStart w:id="100" w:name="_Toc358629253"/>
      <w:bookmarkStart w:id="101" w:name="_Toc384997119"/>
      <w:r w:rsidRPr="006343A1">
        <w:rPr>
          <w:rFonts w:ascii="Times New Roman" w:hAnsi="Times New Roman"/>
          <w:lang w:val="en-GB"/>
        </w:rPr>
        <w:t>Audio</w:t>
      </w:r>
      <w:bookmarkEnd w:id="100"/>
      <w:bookmarkEnd w:id="101"/>
    </w:p>
    <w:p w:rsidR="00DD596D" w:rsidRPr="006343A1" w:rsidRDefault="00DD596D" w:rsidP="00DD596D">
      <w:pPr>
        <w:rPr>
          <w:lang w:val="en-GB"/>
        </w:rPr>
      </w:pPr>
      <w:r w:rsidRPr="006343A1">
        <w:rPr>
          <w:lang w:val="en-GB"/>
        </w:rPr>
        <w:t>The simulator’s audio system should provide the driver with a realistic sensation of the sound of the own vehicle (road, engine and wind). It should also provide the sound of surrounding vehicles and internal and external warning sounds and other effects. The system should be able to provide directional sound e.g. like in 5.1 sound systems</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9"/>
        <w:gridCol w:w="987"/>
        <w:gridCol w:w="4174"/>
      </w:tblGrid>
      <w:tr w:rsidR="00DD596D" w:rsidRPr="006343A1" w:rsidTr="00896A14">
        <w:trPr>
          <w:tblHeader/>
        </w:trPr>
        <w:tc>
          <w:tcPr>
            <w:tcW w:w="3899" w:type="dxa"/>
            <w:shd w:val="clear" w:color="auto" w:fill="C0C0C0"/>
          </w:tcPr>
          <w:p w:rsidR="00DD596D" w:rsidRPr="006343A1" w:rsidRDefault="00DD596D" w:rsidP="00896A14">
            <w:pPr>
              <w:pStyle w:val="Brdtekstpaaflgende"/>
              <w:rPr>
                <w:sz w:val="22"/>
                <w:szCs w:val="22"/>
                <w:lang w:val="en-GB"/>
              </w:rPr>
            </w:pPr>
            <w:r w:rsidRPr="006343A1">
              <w:rPr>
                <w:sz w:val="22"/>
                <w:szCs w:val="22"/>
                <w:lang w:val="en-GB"/>
              </w:rPr>
              <w:t>Requirement</w:t>
            </w:r>
          </w:p>
        </w:tc>
        <w:tc>
          <w:tcPr>
            <w:tcW w:w="987" w:type="dxa"/>
            <w:shd w:val="clear" w:color="auto" w:fill="C0C0C0"/>
          </w:tcPr>
          <w:p w:rsidR="00DD596D" w:rsidRPr="006343A1" w:rsidRDefault="00DD596D" w:rsidP="00896A14">
            <w:pPr>
              <w:pStyle w:val="Brdtekstpaaflgende"/>
              <w:rPr>
                <w:sz w:val="22"/>
                <w:szCs w:val="22"/>
                <w:lang w:val="en-GB"/>
              </w:rPr>
            </w:pPr>
            <w:r w:rsidRPr="006343A1">
              <w:rPr>
                <w:sz w:val="22"/>
                <w:szCs w:val="22"/>
                <w:lang w:val="en-GB"/>
              </w:rPr>
              <w:t>Fulfils</w:t>
            </w:r>
          </w:p>
          <w:p w:rsidR="00DD596D" w:rsidRPr="006343A1" w:rsidRDefault="00DD596D" w:rsidP="00896A14">
            <w:pPr>
              <w:pStyle w:val="Brdtekstpaaflgende"/>
              <w:rPr>
                <w:sz w:val="22"/>
                <w:szCs w:val="22"/>
                <w:lang w:val="en-GB"/>
              </w:rPr>
            </w:pPr>
            <w:r w:rsidRPr="006343A1">
              <w:rPr>
                <w:sz w:val="22"/>
                <w:szCs w:val="22"/>
                <w:lang w:val="en-GB"/>
              </w:rPr>
              <w:t>Yes/No</w:t>
            </w:r>
          </w:p>
        </w:tc>
        <w:tc>
          <w:tcPr>
            <w:tcW w:w="4174" w:type="dxa"/>
            <w:shd w:val="clear" w:color="auto" w:fill="C0C0C0"/>
          </w:tcPr>
          <w:p w:rsidR="00DD596D" w:rsidRPr="006343A1" w:rsidRDefault="00DD596D" w:rsidP="00896A14">
            <w:pPr>
              <w:pStyle w:val="Brdtekstpaaflgende"/>
              <w:rPr>
                <w:sz w:val="22"/>
                <w:szCs w:val="22"/>
                <w:lang w:val="en-GB"/>
              </w:rPr>
            </w:pPr>
            <w:r w:rsidRPr="006343A1">
              <w:rPr>
                <w:rStyle w:val="hps"/>
                <w:sz w:val="22"/>
                <w:szCs w:val="22"/>
                <w:lang w:val="en-GB"/>
              </w:rPr>
              <w:t>Tenderer’s answer</w:t>
            </w:r>
            <w:r w:rsidRPr="006343A1">
              <w:rPr>
                <w:sz w:val="22"/>
                <w:szCs w:val="22"/>
                <w:lang w:val="en-GB"/>
              </w:rPr>
              <w:t xml:space="preserve"> </w:t>
            </w:r>
            <w:r w:rsidRPr="006343A1">
              <w:rPr>
                <w:rStyle w:val="hps"/>
                <w:sz w:val="22"/>
                <w:szCs w:val="22"/>
                <w:lang w:val="en-GB"/>
              </w:rPr>
              <w:t xml:space="preserve">(Tenderer needs to specify clearly how they meet the given requirement, e.g. technical parameters, links to specifications / tests, other possible solutions, etc.)  </w:t>
            </w:r>
          </w:p>
        </w:tc>
      </w:tr>
      <w:tr w:rsidR="00DD596D" w:rsidRPr="006343A1" w:rsidTr="00896A14">
        <w:trPr>
          <w:trHeight w:val="492"/>
        </w:trPr>
        <w:tc>
          <w:tcPr>
            <w:tcW w:w="3899" w:type="dxa"/>
          </w:tcPr>
          <w:p w:rsidR="00DD596D" w:rsidRPr="006343A1" w:rsidRDefault="00DD596D" w:rsidP="00896A14">
            <w:pPr>
              <w:rPr>
                <w:lang w:val="en-GB"/>
              </w:rPr>
            </w:pPr>
            <w:r w:rsidRPr="006343A1">
              <w:rPr>
                <w:b/>
                <w:bCs/>
                <w:lang w:val="en-GB"/>
              </w:rPr>
              <w:t>Requirement CDV 55:</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the sound software must produce sound of the own vehicles road, engine and wind noise.</w:t>
            </w:r>
          </w:p>
        </w:tc>
        <w:tc>
          <w:tcPr>
            <w:tcW w:w="987" w:type="dxa"/>
          </w:tcPr>
          <w:p w:rsidR="00DD596D" w:rsidRPr="006343A1" w:rsidRDefault="00DD596D" w:rsidP="00896A14">
            <w:pPr>
              <w:pStyle w:val="Brdtekstpaaflgende"/>
              <w:rPr>
                <w:sz w:val="22"/>
                <w:szCs w:val="22"/>
                <w:lang w:val="en-GB"/>
              </w:rPr>
            </w:pPr>
          </w:p>
        </w:tc>
        <w:tc>
          <w:tcPr>
            <w:tcW w:w="417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899" w:type="dxa"/>
          </w:tcPr>
          <w:p w:rsidR="00DD596D" w:rsidRPr="006343A1" w:rsidRDefault="00DD596D" w:rsidP="00896A14">
            <w:pPr>
              <w:rPr>
                <w:lang w:val="en-GB"/>
              </w:rPr>
            </w:pPr>
            <w:r w:rsidRPr="006343A1">
              <w:rPr>
                <w:b/>
                <w:bCs/>
                <w:lang w:val="en-GB"/>
              </w:rPr>
              <w:t>Requirement CDV 56:</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the sound software must produce directional sound coming from surrounding vehicles.</w:t>
            </w:r>
          </w:p>
        </w:tc>
        <w:tc>
          <w:tcPr>
            <w:tcW w:w="987" w:type="dxa"/>
          </w:tcPr>
          <w:p w:rsidR="00DD596D" w:rsidRPr="006343A1" w:rsidRDefault="00DD596D" w:rsidP="00896A14">
            <w:pPr>
              <w:pStyle w:val="Brdtekstpaaflgende"/>
              <w:rPr>
                <w:sz w:val="22"/>
                <w:szCs w:val="22"/>
                <w:lang w:val="en-GB"/>
              </w:rPr>
            </w:pPr>
          </w:p>
        </w:tc>
        <w:tc>
          <w:tcPr>
            <w:tcW w:w="417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899" w:type="dxa"/>
          </w:tcPr>
          <w:p w:rsidR="00DD596D" w:rsidRPr="006343A1" w:rsidRDefault="00DD596D" w:rsidP="00896A14">
            <w:pPr>
              <w:rPr>
                <w:lang w:val="en-GB"/>
              </w:rPr>
            </w:pPr>
            <w:r w:rsidRPr="006343A1">
              <w:rPr>
                <w:b/>
                <w:bCs/>
                <w:lang w:val="en-GB"/>
              </w:rPr>
              <w:t>Requirement CDV 57:</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the sound software must be able to replay warning signals and other sounds added by the user.</w:t>
            </w:r>
          </w:p>
        </w:tc>
        <w:tc>
          <w:tcPr>
            <w:tcW w:w="987" w:type="dxa"/>
          </w:tcPr>
          <w:p w:rsidR="00DD596D" w:rsidRPr="006343A1" w:rsidRDefault="00DD596D" w:rsidP="00896A14">
            <w:pPr>
              <w:pStyle w:val="Brdtekstpaaflgende"/>
              <w:rPr>
                <w:sz w:val="22"/>
                <w:szCs w:val="22"/>
                <w:lang w:val="en-GB"/>
              </w:rPr>
            </w:pPr>
          </w:p>
        </w:tc>
        <w:tc>
          <w:tcPr>
            <w:tcW w:w="4174"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899" w:type="dxa"/>
          </w:tcPr>
          <w:p w:rsidR="00DD596D" w:rsidRPr="006343A1" w:rsidRDefault="00DD596D" w:rsidP="00896A14">
            <w:pPr>
              <w:rPr>
                <w:lang w:val="en-GB"/>
              </w:rPr>
            </w:pPr>
            <w:r w:rsidRPr="006343A1">
              <w:rPr>
                <w:b/>
                <w:bCs/>
                <w:lang w:val="en-GB"/>
              </w:rPr>
              <w:t>Requirement CDV 58:</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the sound hardware must be able to replay directional sound.</w:t>
            </w:r>
          </w:p>
        </w:tc>
        <w:tc>
          <w:tcPr>
            <w:tcW w:w="987" w:type="dxa"/>
          </w:tcPr>
          <w:p w:rsidR="00DD596D" w:rsidRPr="006343A1" w:rsidRDefault="00DD596D" w:rsidP="00896A14">
            <w:pPr>
              <w:pStyle w:val="Brdtekstpaaflgende"/>
              <w:rPr>
                <w:sz w:val="22"/>
                <w:szCs w:val="22"/>
                <w:lang w:val="en-GB"/>
              </w:rPr>
            </w:pPr>
          </w:p>
        </w:tc>
        <w:tc>
          <w:tcPr>
            <w:tcW w:w="4174" w:type="dxa"/>
          </w:tcPr>
          <w:p w:rsidR="00DD596D" w:rsidRPr="006343A1" w:rsidRDefault="00DD596D" w:rsidP="00896A14">
            <w:pPr>
              <w:pStyle w:val="Brdtekstpaaflgende"/>
              <w:rPr>
                <w:sz w:val="22"/>
                <w:szCs w:val="22"/>
                <w:lang w:val="en-GB"/>
              </w:rPr>
            </w:pPr>
          </w:p>
        </w:tc>
      </w:tr>
    </w:tbl>
    <w:p w:rsidR="00DD596D" w:rsidRPr="006343A1" w:rsidRDefault="00DD596D" w:rsidP="00DD596D">
      <w:pPr>
        <w:rPr>
          <w:lang w:val="en-GB"/>
        </w:rPr>
      </w:pPr>
    </w:p>
    <w:p w:rsidR="00DD596D" w:rsidRPr="006343A1" w:rsidRDefault="00DD596D" w:rsidP="00DD596D">
      <w:pPr>
        <w:pStyle w:val="Nadpis3"/>
        <w:rPr>
          <w:rFonts w:ascii="Times New Roman" w:hAnsi="Times New Roman"/>
          <w:lang w:val="en-GB"/>
        </w:rPr>
      </w:pPr>
      <w:bookmarkStart w:id="102" w:name="_Toc384997120"/>
      <w:r w:rsidRPr="006343A1">
        <w:rPr>
          <w:rFonts w:ascii="Times New Roman" w:hAnsi="Times New Roman"/>
          <w:lang w:val="en-GB"/>
        </w:rPr>
        <w:t>Vehicle dynamics</w:t>
      </w:r>
      <w:bookmarkEnd w:id="102"/>
      <w:r w:rsidRPr="006343A1">
        <w:rPr>
          <w:rFonts w:ascii="Times New Roman" w:hAnsi="Times New Roman"/>
          <w:lang w:val="en-GB"/>
        </w:rPr>
        <w:t xml:space="preserve"> </w:t>
      </w:r>
    </w:p>
    <w:p w:rsidR="00DD596D" w:rsidRPr="006343A1" w:rsidRDefault="00DD596D" w:rsidP="00DD596D">
      <w:pPr>
        <w:rPr>
          <w:lang w:val="en-GB"/>
        </w:rPr>
      </w:pPr>
      <w:r w:rsidRPr="006343A1">
        <w:rPr>
          <w:lang w:val="en-GB"/>
        </w:rPr>
        <w:t>The vehicle dynamical model describes how the vehicle itself behaves based on the inputs from the driver and the surrounding.</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5"/>
        <w:gridCol w:w="986"/>
        <w:gridCol w:w="4129"/>
      </w:tblGrid>
      <w:tr w:rsidR="00DD596D" w:rsidRPr="006343A1" w:rsidTr="00896A14">
        <w:trPr>
          <w:tblHeader/>
        </w:trPr>
        <w:tc>
          <w:tcPr>
            <w:tcW w:w="3945" w:type="dxa"/>
            <w:shd w:val="clear" w:color="auto" w:fill="C0C0C0"/>
          </w:tcPr>
          <w:p w:rsidR="00DD596D" w:rsidRPr="006343A1" w:rsidRDefault="00DD596D" w:rsidP="00896A14">
            <w:pPr>
              <w:pStyle w:val="Brdtekstpaaflgende"/>
              <w:rPr>
                <w:sz w:val="22"/>
                <w:szCs w:val="22"/>
                <w:lang w:val="en-GB"/>
              </w:rPr>
            </w:pPr>
            <w:r w:rsidRPr="006343A1">
              <w:rPr>
                <w:sz w:val="22"/>
                <w:szCs w:val="22"/>
                <w:lang w:val="en-GB"/>
              </w:rPr>
              <w:lastRenderedPageBreak/>
              <w:t>Requirement</w:t>
            </w:r>
          </w:p>
        </w:tc>
        <w:tc>
          <w:tcPr>
            <w:tcW w:w="986" w:type="dxa"/>
            <w:shd w:val="clear" w:color="auto" w:fill="C0C0C0"/>
          </w:tcPr>
          <w:p w:rsidR="00DD596D" w:rsidRPr="006343A1" w:rsidRDefault="00DD596D" w:rsidP="00896A14">
            <w:pPr>
              <w:pStyle w:val="Brdtekstpaaflgende"/>
              <w:rPr>
                <w:sz w:val="22"/>
                <w:szCs w:val="22"/>
                <w:lang w:val="en-GB"/>
              </w:rPr>
            </w:pPr>
            <w:r w:rsidRPr="006343A1">
              <w:rPr>
                <w:sz w:val="22"/>
                <w:szCs w:val="22"/>
                <w:lang w:val="en-GB"/>
              </w:rPr>
              <w:t>Fulfils</w:t>
            </w:r>
          </w:p>
          <w:p w:rsidR="00DD596D" w:rsidRPr="006343A1" w:rsidRDefault="00DD596D" w:rsidP="00896A14">
            <w:pPr>
              <w:pStyle w:val="Brdtekstpaaflgende"/>
              <w:rPr>
                <w:sz w:val="22"/>
                <w:szCs w:val="22"/>
                <w:lang w:val="en-GB"/>
              </w:rPr>
            </w:pPr>
            <w:r w:rsidRPr="006343A1">
              <w:rPr>
                <w:sz w:val="22"/>
                <w:szCs w:val="22"/>
                <w:lang w:val="en-GB"/>
              </w:rPr>
              <w:t>Yes/No</w:t>
            </w:r>
          </w:p>
        </w:tc>
        <w:tc>
          <w:tcPr>
            <w:tcW w:w="4129" w:type="dxa"/>
            <w:shd w:val="clear" w:color="auto" w:fill="C0C0C0"/>
          </w:tcPr>
          <w:p w:rsidR="00DD596D" w:rsidRPr="006343A1" w:rsidRDefault="00DD596D" w:rsidP="00896A14">
            <w:pPr>
              <w:pStyle w:val="Brdtekstpaaflgende"/>
              <w:rPr>
                <w:sz w:val="22"/>
                <w:szCs w:val="22"/>
                <w:lang w:val="en-GB"/>
              </w:rPr>
            </w:pPr>
            <w:r w:rsidRPr="006343A1">
              <w:rPr>
                <w:rStyle w:val="hps"/>
                <w:sz w:val="22"/>
                <w:szCs w:val="22"/>
                <w:lang w:val="en-GB"/>
              </w:rPr>
              <w:t>Tenderer’s answer</w:t>
            </w:r>
            <w:r w:rsidRPr="006343A1">
              <w:rPr>
                <w:sz w:val="22"/>
                <w:szCs w:val="22"/>
                <w:lang w:val="en-GB"/>
              </w:rPr>
              <w:t xml:space="preserve"> </w:t>
            </w:r>
            <w:r w:rsidRPr="006343A1">
              <w:rPr>
                <w:rStyle w:val="hps"/>
                <w:sz w:val="22"/>
                <w:szCs w:val="22"/>
                <w:lang w:val="en-GB"/>
              </w:rPr>
              <w:t xml:space="preserve">(Tenderer needs to specify clearly how they meet the given requirement, e.g. technical parameters, links to specifications / tests, other possible solutions, etc.)  </w:t>
            </w:r>
          </w:p>
        </w:tc>
      </w:tr>
      <w:tr w:rsidR="00DD596D" w:rsidRPr="006343A1" w:rsidTr="00896A14">
        <w:trPr>
          <w:trHeight w:val="492"/>
        </w:trPr>
        <w:tc>
          <w:tcPr>
            <w:tcW w:w="3945" w:type="dxa"/>
          </w:tcPr>
          <w:p w:rsidR="00DD596D" w:rsidRPr="006343A1" w:rsidRDefault="00DD596D" w:rsidP="00896A14">
            <w:pPr>
              <w:rPr>
                <w:b/>
                <w:bCs/>
                <w:lang w:val="en-GB"/>
              </w:rPr>
            </w:pPr>
            <w:r w:rsidRPr="006343A1">
              <w:rPr>
                <w:b/>
                <w:bCs/>
                <w:lang w:val="en-GB"/>
              </w:rPr>
              <w:t>Requirement CDV 59:             “MUST”</w:t>
            </w:r>
          </w:p>
          <w:p w:rsidR="00DD596D" w:rsidRPr="006343A1" w:rsidRDefault="00DD596D" w:rsidP="00896A14">
            <w:pPr>
              <w:rPr>
                <w:lang w:val="en-GB" w:eastAsia="cs-CZ"/>
              </w:rPr>
            </w:pPr>
            <w:r w:rsidRPr="006343A1">
              <w:rPr>
                <w:lang w:val="en-GB"/>
              </w:rPr>
              <w:t>must include a dynamic model of truck and bus while allowing the setting of basic parameters, such as tyre pressure, loading of vehicle by passengers or goods, acceleration, braking, running resistances, dry cargo, liquid cargo etc.</w:t>
            </w:r>
            <w:r w:rsidRPr="006343A1">
              <w:rPr>
                <w:lang w:val="en-GB" w:eastAsia="cs-CZ"/>
              </w:rPr>
              <w:t xml:space="preserve"> </w:t>
            </w:r>
          </w:p>
          <w:p w:rsidR="00DD596D" w:rsidRPr="006343A1" w:rsidRDefault="00DD596D" w:rsidP="00896A14">
            <w:pPr>
              <w:rPr>
                <w:lang w:val="en-GB"/>
              </w:rPr>
            </w:pPr>
            <w:r w:rsidRPr="006343A1">
              <w:rPr>
                <w:lang w:val="en-GB" w:eastAsia="cs-CZ"/>
              </w:rPr>
              <w:t>The offer of specific vehicle types – truck and bus – will be marked by tenderer in the box “</w:t>
            </w:r>
            <w:r w:rsidRPr="006343A1">
              <w:rPr>
                <w:lang w:val="en-GB"/>
              </w:rPr>
              <w:t>comments – tenderer’s answers” including the reasons why these vehicle types are selected.</w:t>
            </w:r>
          </w:p>
        </w:tc>
        <w:tc>
          <w:tcPr>
            <w:tcW w:w="986" w:type="dxa"/>
          </w:tcPr>
          <w:p w:rsidR="00DD596D" w:rsidRPr="006343A1" w:rsidRDefault="00DD596D" w:rsidP="00896A14">
            <w:pPr>
              <w:pStyle w:val="Brdtekstpaaflgende"/>
              <w:rPr>
                <w:sz w:val="22"/>
                <w:szCs w:val="22"/>
                <w:lang w:val="en-GB"/>
              </w:rPr>
            </w:pPr>
          </w:p>
        </w:tc>
        <w:tc>
          <w:tcPr>
            <w:tcW w:w="4129"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945" w:type="dxa"/>
          </w:tcPr>
          <w:p w:rsidR="00DD596D" w:rsidRPr="006343A1" w:rsidRDefault="00DD596D" w:rsidP="00896A14">
            <w:pPr>
              <w:rPr>
                <w:lang w:val="en-GB"/>
              </w:rPr>
            </w:pPr>
            <w:r w:rsidRPr="006343A1">
              <w:rPr>
                <w:b/>
                <w:bCs/>
                <w:lang w:val="en-GB"/>
              </w:rPr>
              <w:t>Requirement CDV 60:</w:t>
            </w:r>
            <w:r w:rsidRPr="006343A1">
              <w:rPr>
                <w:lang w:val="en-GB"/>
              </w:rPr>
              <w:t xml:space="preserve">             </w:t>
            </w:r>
            <w:r w:rsidRPr="006343A1">
              <w:rPr>
                <w:b/>
                <w:bCs/>
                <w:lang w:val="en-GB"/>
              </w:rPr>
              <w:t>“MUST”</w:t>
            </w:r>
          </w:p>
          <w:p w:rsidR="00DD596D" w:rsidRPr="006343A1" w:rsidRDefault="00DD596D" w:rsidP="00896A14">
            <w:pPr>
              <w:rPr>
                <w:b/>
                <w:bCs/>
                <w:i/>
                <w:iCs/>
                <w:lang w:val="en-GB"/>
              </w:rPr>
            </w:pPr>
            <w:r w:rsidRPr="006343A1">
              <w:rPr>
                <w:i/>
                <w:iCs/>
                <w:highlight w:val="yellow"/>
                <w:lang w:val="en-GB"/>
              </w:rPr>
              <w:t xml:space="preserve">[only applicable for </w:t>
            </w:r>
            <w:r w:rsidRPr="006343A1">
              <w:rPr>
                <w:b/>
                <w:bCs/>
                <w:i/>
                <w:iCs/>
                <w:highlight w:val="yellow"/>
                <w:lang w:val="en-GB"/>
              </w:rPr>
              <w:t>Truck SIM</w:t>
            </w:r>
            <w:r w:rsidRPr="006343A1">
              <w:rPr>
                <w:i/>
                <w:iCs/>
                <w:highlight w:val="yellow"/>
                <w:lang w:val="en-GB"/>
              </w:rPr>
              <w:t>]</w:t>
            </w:r>
          </w:p>
          <w:p w:rsidR="00DD596D" w:rsidRPr="006343A1" w:rsidRDefault="00DD596D" w:rsidP="00896A14">
            <w:pPr>
              <w:rPr>
                <w:b/>
                <w:bCs/>
                <w:lang w:val="en-GB"/>
              </w:rPr>
            </w:pPr>
            <w:r w:rsidRPr="006343A1">
              <w:rPr>
                <w:lang w:val="en-GB"/>
              </w:rPr>
              <w:t>A vehicle dynamic model of an articulated HGV (truck-semitrailer) and a truck with a tank container must be included.</w:t>
            </w:r>
            <w:r w:rsidRPr="006343A1">
              <w:rPr>
                <w:i/>
                <w:iCs/>
                <w:highlight w:val="yellow"/>
                <w:lang w:val="en-GB"/>
              </w:rPr>
              <w:t xml:space="preserve"> </w:t>
            </w:r>
          </w:p>
        </w:tc>
        <w:tc>
          <w:tcPr>
            <w:tcW w:w="986" w:type="dxa"/>
          </w:tcPr>
          <w:p w:rsidR="00DD596D" w:rsidRPr="006343A1" w:rsidRDefault="00DD596D" w:rsidP="00896A14">
            <w:pPr>
              <w:pStyle w:val="Brdtekstpaaflgende"/>
              <w:rPr>
                <w:sz w:val="22"/>
                <w:szCs w:val="22"/>
                <w:lang w:val="en-GB"/>
              </w:rPr>
            </w:pPr>
          </w:p>
        </w:tc>
        <w:tc>
          <w:tcPr>
            <w:tcW w:w="4129"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945" w:type="dxa"/>
          </w:tcPr>
          <w:p w:rsidR="00DD596D" w:rsidRPr="006343A1" w:rsidRDefault="00DD596D" w:rsidP="00896A14">
            <w:pPr>
              <w:rPr>
                <w:lang w:val="en-GB"/>
              </w:rPr>
            </w:pPr>
            <w:r w:rsidRPr="006343A1">
              <w:rPr>
                <w:b/>
                <w:bCs/>
                <w:lang w:val="en-GB"/>
              </w:rPr>
              <w:t>Requirement CDV 61:</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the provided vehicle dynamics model must be able to simulate the skidding of one or several wheels</w:t>
            </w:r>
          </w:p>
        </w:tc>
        <w:tc>
          <w:tcPr>
            <w:tcW w:w="986" w:type="dxa"/>
          </w:tcPr>
          <w:p w:rsidR="00DD596D" w:rsidRPr="006343A1" w:rsidRDefault="00DD596D" w:rsidP="00896A14">
            <w:pPr>
              <w:pStyle w:val="Brdtekstpaaflgende"/>
              <w:rPr>
                <w:sz w:val="22"/>
                <w:szCs w:val="22"/>
                <w:lang w:val="en-GB"/>
              </w:rPr>
            </w:pPr>
          </w:p>
        </w:tc>
        <w:tc>
          <w:tcPr>
            <w:tcW w:w="4129"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945" w:type="dxa"/>
          </w:tcPr>
          <w:p w:rsidR="00DD596D" w:rsidRPr="006343A1" w:rsidRDefault="00DD596D" w:rsidP="00896A14">
            <w:pPr>
              <w:rPr>
                <w:lang w:val="en-GB"/>
              </w:rPr>
            </w:pPr>
            <w:r w:rsidRPr="006343A1">
              <w:rPr>
                <w:b/>
                <w:bCs/>
                <w:lang w:val="en-GB"/>
              </w:rPr>
              <w:t>Requirement CDV 62:</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in the provided vehicle dynamics model it must be possible to change the µ-value, to simulate different levels of adhesion between road and tyre.</w:t>
            </w:r>
          </w:p>
        </w:tc>
        <w:tc>
          <w:tcPr>
            <w:tcW w:w="986" w:type="dxa"/>
          </w:tcPr>
          <w:p w:rsidR="00DD596D" w:rsidRPr="006343A1" w:rsidRDefault="00DD596D" w:rsidP="00896A14">
            <w:pPr>
              <w:pStyle w:val="Brdtekstpaaflgende"/>
              <w:rPr>
                <w:sz w:val="22"/>
                <w:szCs w:val="22"/>
                <w:lang w:val="en-GB"/>
              </w:rPr>
            </w:pPr>
          </w:p>
        </w:tc>
        <w:tc>
          <w:tcPr>
            <w:tcW w:w="4129"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945" w:type="dxa"/>
          </w:tcPr>
          <w:p w:rsidR="00DD596D" w:rsidRPr="006343A1" w:rsidRDefault="00DD596D" w:rsidP="00896A14">
            <w:pPr>
              <w:rPr>
                <w:lang w:val="en-GB"/>
              </w:rPr>
            </w:pPr>
            <w:r w:rsidRPr="006343A1">
              <w:rPr>
                <w:b/>
                <w:bCs/>
                <w:lang w:val="en-GB"/>
              </w:rPr>
              <w:t>Requirement CDV 63:</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the provided vehicle dynamics model must be able to simulate different levels of tyre pressure, while it must be adjustable</w:t>
            </w:r>
          </w:p>
        </w:tc>
        <w:tc>
          <w:tcPr>
            <w:tcW w:w="986" w:type="dxa"/>
          </w:tcPr>
          <w:p w:rsidR="00DD596D" w:rsidRPr="006343A1" w:rsidRDefault="00DD596D" w:rsidP="00896A14">
            <w:pPr>
              <w:pStyle w:val="Brdtekstpaaflgende"/>
              <w:rPr>
                <w:sz w:val="22"/>
                <w:szCs w:val="22"/>
                <w:lang w:val="en-GB"/>
              </w:rPr>
            </w:pPr>
          </w:p>
        </w:tc>
        <w:tc>
          <w:tcPr>
            <w:tcW w:w="4129"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945" w:type="dxa"/>
          </w:tcPr>
          <w:p w:rsidR="00DD596D" w:rsidRPr="006343A1" w:rsidRDefault="00DD596D" w:rsidP="00896A14">
            <w:pPr>
              <w:rPr>
                <w:lang w:val="en-GB"/>
              </w:rPr>
            </w:pPr>
            <w:r w:rsidRPr="006343A1">
              <w:rPr>
                <w:b/>
                <w:bCs/>
                <w:lang w:val="en-GB"/>
              </w:rPr>
              <w:t>Requirement CDV 64:</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 xml:space="preserve">the provided vehicle dynamics model </w:t>
            </w:r>
            <w:r w:rsidRPr="006343A1">
              <w:rPr>
                <w:lang w:val="en-GB"/>
              </w:rPr>
              <w:lastRenderedPageBreak/>
              <w:t>must provide data on the cab inclination when cornering, braking and accelerating and other specific variables defining behaviour of a given type of a vehicle in the real environment.</w:t>
            </w:r>
          </w:p>
        </w:tc>
        <w:tc>
          <w:tcPr>
            <w:tcW w:w="986" w:type="dxa"/>
          </w:tcPr>
          <w:p w:rsidR="00DD596D" w:rsidRPr="006343A1" w:rsidRDefault="00DD596D" w:rsidP="00896A14">
            <w:pPr>
              <w:pStyle w:val="Brdtekstpaaflgende"/>
              <w:rPr>
                <w:sz w:val="22"/>
                <w:szCs w:val="22"/>
                <w:lang w:val="en-GB"/>
              </w:rPr>
            </w:pPr>
          </w:p>
        </w:tc>
        <w:tc>
          <w:tcPr>
            <w:tcW w:w="4129"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945" w:type="dxa"/>
          </w:tcPr>
          <w:p w:rsidR="00DD596D" w:rsidRPr="006343A1" w:rsidRDefault="00DD596D" w:rsidP="00896A14">
            <w:pPr>
              <w:rPr>
                <w:lang w:val="en-GB"/>
              </w:rPr>
            </w:pPr>
            <w:r w:rsidRPr="006343A1">
              <w:rPr>
                <w:b/>
                <w:bCs/>
                <w:lang w:val="en-GB"/>
              </w:rPr>
              <w:lastRenderedPageBreak/>
              <w:t>Requirement CDV 65:</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the provided vehicle dynamics model must take road unevenness as an input and be affected by it.</w:t>
            </w:r>
          </w:p>
        </w:tc>
        <w:tc>
          <w:tcPr>
            <w:tcW w:w="986" w:type="dxa"/>
          </w:tcPr>
          <w:p w:rsidR="00DD596D" w:rsidRPr="006343A1" w:rsidRDefault="00DD596D" w:rsidP="00896A14">
            <w:pPr>
              <w:pStyle w:val="Brdtekstpaaflgende"/>
              <w:rPr>
                <w:sz w:val="22"/>
                <w:szCs w:val="22"/>
                <w:lang w:val="en-GB"/>
              </w:rPr>
            </w:pPr>
          </w:p>
        </w:tc>
        <w:tc>
          <w:tcPr>
            <w:tcW w:w="4129"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945" w:type="dxa"/>
          </w:tcPr>
          <w:p w:rsidR="00DD596D" w:rsidRPr="006343A1" w:rsidRDefault="00DD596D" w:rsidP="00896A14">
            <w:pPr>
              <w:rPr>
                <w:lang w:val="en-GB"/>
              </w:rPr>
            </w:pPr>
            <w:r w:rsidRPr="006343A1">
              <w:rPr>
                <w:b/>
                <w:bCs/>
                <w:lang w:val="en-GB"/>
              </w:rPr>
              <w:t>Requirement CDV 66:</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in the provided vehicle dynamics model it must be possible to change between manual and automatic transmission.</w:t>
            </w:r>
          </w:p>
        </w:tc>
        <w:tc>
          <w:tcPr>
            <w:tcW w:w="986" w:type="dxa"/>
          </w:tcPr>
          <w:p w:rsidR="00DD596D" w:rsidRPr="006343A1" w:rsidRDefault="00DD596D" w:rsidP="00896A14">
            <w:pPr>
              <w:pStyle w:val="Brdtekstpaaflgende"/>
              <w:rPr>
                <w:sz w:val="22"/>
                <w:szCs w:val="22"/>
                <w:lang w:val="en-GB"/>
              </w:rPr>
            </w:pPr>
          </w:p>
        </w:tc>
        <w:tc>
          <w:tcPr>
            <w:tcW w:w="4129"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945" w:type="dxa"/>
          </w:tcPr>
          <w:p w:rsidR="00DD596D" w:rsidRPr="006343A1" w:rsidRDefault="00DD596D" w:rsidP="00896A14">
            <w:pPr>
              <w:rPr>
                <w:lang w:val="en-GB"/>
              </w:rPr>
            </w:pPr>
            <w:r w:rsidRPr="006343A1">
              <w:rPr>
                <w:b/>
                <w:bCs/>
                <w:lang w:val="en-GB"/>
              </w:rPr>
              <w:t>Requirement CDV 67:</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the provided vehicle dynamics model must include ABS and ESC functions.</w:t>
            </w:r>
          </w:p>
        </w:tc>
        <w:tc>
          <w:tcPr>
            <w:tcW w:w="986" w:type="dxa"/>
          </w:tcPr>
          <w:p w:rsidR="00DD596D" w:rsidRPr="006343A1" w:rsidRDefault="00DD596D" w:rsidP="00896A14">
            <w:pPr>
              <w:pStyle w:val="Brdtekstpaaflgende"/>
              <w:rPr>
                <w:sz w:val="22"/>
                <w:szCs w:val="22"/>
                <w:lang w:val="en-GB"/>
              </w:rPr>
            </w:pPr>
          </w:p>
        </w:tc>
        <w:tc>
          <w:tcPr>
            <w:tcW w:w="4129"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945" w:type="dxa"/>
          </w:tcPr>
          <w:p w:rsidR="00DD596D" w:rsidRPr="006343A1" w:rsidRDefault="00DD596D" w:rsidP="00896A14">
            <w:pPr>
              <w:rPr>
                <w:lang w:val="en-GB"/>
              </w:rPr>
            </w:pPr>
            <w:r w:rsidRPr="006343A1">
              <w:rPr>
                <w:b/>
                <w:bCs/>
                <w:lang w:val="en-GB"/>
              </w:rPr>
              <w:t>Requirement CDV 68:</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an interface must be available to integrate another vehicle dynamic model into the simulator environment.</w:t>
            </w:r>
          </w:p>
        </w:tc>
        <w:tc>
          <w:tcPr>
            <w:tcW w:w="986" w:type="dxa"/>
          </w:tcPr>
          <w:p w:rsidR="00DD596D" w:rsidRPr="006343A1" w:rsidRDefault="00DD596D" w:rsidP="00896A14">
            <w:pPr>
              <w:pStyle w:val="Brdtekstpaaflgende"/>
              <w:rPr>
                <w:sz w:val="22"/>
                <w:szCs w:val="22"/>
                <w:lang w:val="en-GB"/>
              </w:rPr>
            </w:pPr>
          </w:p>
        </w:tc>
        <w:tc>
          <w:tcPr>
            <w:tcW w:w="4129" w:type="dxa"/>
          </w:tcPr>
          <w:p w:rsidR="00DD596D" w:rsidRPr="006343A1" w:rsidRDefault="00DD596D" w:rsidP="00896A14">
            <w:pPr>
              <w:pStyle w:val="Brdtekstpaaflgende"/>
              <w:rPr>
                <w:sz w:val="22"/>
                <w:szCs w:val="22"/>
                <w:lang w:val="en-GB"/>
              </w:rPr>
            </w:pPr>
          </w:p>
        </w:tc>
      </w:tr>
    </w:tbl>
    <w:p w:rsidR="00DD596D" w:rsidRPr="006343A1" w:rsidRDefault="00DD596D" w:rsidP="00DD596D">
      <w:pPr>
        <w:rPr>
          <w:lang w:val="en-GB"/>
        </w:rPr>
      </w:pPr>
      <w:r w:rsidRPr="006343A1">
        <w:rPr>
          <w:lang w:val="en-GB"/>
        </w:rPr>
        <w:t xml:space="preserve">  </w:t>
      </w:r>
    </w:p>
    <w:p w:rsidR="00DD596D" w:rsidRPr="006343A1" w:rsidRDefault="00DD596D" w:rsidP="00DD596D">
      <w:pPr>
        <w:pStyle w:val="Nadpis3"/>
        <w:rPr>
          <w:rFonts w:ascii="Times New Roman" w:hAnsi="Times New Roman"/>
          <w:lang w:val="en-GB"/>
        </w:rPr>
      </w:pPr>
      <w:bookmarkStart w:id="103" w:name="_Toc384997121"/>
      <w:r w:rsidRPr="006343A1">
        <w:rPr>
          <w:rFonts w:ascii="Times New Roman" w:hAnsi="Times New Roman"/>
          <w:lang w:val="en-GB"/>
        </w:rPr>
        <w:t>Moving base</w:t>
      </w:r>
      <w:bookmarkEnd w:id="103"/>
    </w:p>
    <w:p w:rsidR="00DD596D" w:rsidRPr="006343A1" w:rsidRDefault="00DD596D" w:rsidP="00DD596D">
      <w:pPr>
        <w:jc w:val="both"/>
        <w:rPr>
          <w:lang w:val="en-GB"/>
        </w:rPr>
      </w:pPr>
      <w:r w:rsidRPr="006343A1">
        <w:rPr>
          <w:lang w:val="en-GB"/>
        </w:rPr>
        <w:t>The simulator should include a motion system. The motion system will be used to actuate the truck</w:t>
      </w:r>
      <w:r>
        <w:rPr>
          <w:lang w:val="en-GB"/>
        </w:rPr>
        <w:t xml:space="preserve"> (bus)</w:t>
      </w:r>
      <w:r w:rsidRPr="006343A1">
        <w:rPr>
          <w:lang w:val="en-GB"/>
        </w:rPr>
        <w:t xml:space="preserve"> cabin. The moving base is used to generate motion cues that give that driver a sensation of lateral and longitudinal jerks and accelerations and road unevenness.    </w:t>
      </w:r>
    </w:p>
    <w:tbl>
      <w:tblPr>
        <w:tblW w:w="928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0"/>
        <w:gridCol w:w="1516"/>
        <w:gridCol w:w="2702"/>
      </w:tblGrid>
      <w:tr w:rsidR="00DD596D" w:rsidRPr="006343A1" w:rsidTr="00896A14">
        <w:trPr>
          <w:tblHeader/>
        </w:trPr>
        <w:tc>
          <w:tcPr>
            <w:tcW w:w="5070" w:type="dxa"/>
            <w:shd w:val="clear" w:color="auto" w:fill="C0C0C0"/>
          </w:tcPr>
          <w:p w:rsidR="00DD596D" w:rsidRPr="006343A1" w:rsidRDefault="00DD596D" w:rsidP="00896A14">
            <w:pPr>
              <w:pStyle w:val="Brdtekstpaaflgende"/>
              <w:rPr>
                <w:sz w:val="22"/>
                <w:szCs w:val="22"/>
                <w:lang w:val="en-GB"/>
              </w:rPr>
            </w:pPr>
            <w:r w:rsidRPr="006343A1">
              <w:rPr>
                <w:sz w:val="22"/>
                <w:szCs w:val="22"/>
                <w:lang w:val="en-GB"/>
              </w:rPr>
              <w:t>Requirement</w:t>
            </w:r>
          </w:p>
        </w:tc>
        <w:tc>
          <w:tcPr>
            <w:tcW w:w="1516" w:type="dxa"/>
            <w:shd w:val="clear" w:color="auto" w:fill="C0C0C0"/>
          </w:tcPr>
          <w:p w:rsidR="00DD596D" w:rsidRPr="006343A1" w:rsidRDefault="00DD596D" w:rsidP="00896A14">
            <w:pPr>
              <w:pStyle w:val="Brdtekstpaaflgende"/>
              <w:rPr>
                <w:sz w:val="22"/>
                <w:szCs w:val="22"/>
                <w:lang w:val="en-GB"/>
              </w:rPr>
            </w:pPr>
            <w:r w:rsidRPr="006343A1">
              <w:rPr>
                <w:sz w:val="22"/>
                <w:szCs w:val="22"/>
                <w:lang w:val="en-GB"/>
              </w:rPr>
              <w:t>Fulfils</w:t>
            </w:r>
          </w:p>
          <w:p w:rsidR="00DD596D" w:rsidRPr="006343A1" w:rsidRDefault="00DD596D" w:rsidP="00896A14">
            <w:pPr>
              <w:pStyle w:val="Brdtekstpaaflgende"/>
              <w:rPr>
                <w:sz w:val="22"/>
                <w:szCs w:val="22"/>
                <w:lang w:val="en-GB"/>
              </w:rPr>
            </w:pPr>
            <w:r w:rsidRPr="006343A1">
              <w:rPr>
                <w:sz w:val="22"/>
                <w:szCs w:val="22"/>
                <w:lang w:val="en-GB"/>
              </w:rPr>
              <w:t>Yes/No</w:t>
            </w:r>
          </w:p>
        </w:tc>
        <w:tc>
          <w:tcPr>
            <w:tcW w:w="2702" w:type="dxa"/>
            <w:shd w:val="clear" w:color="auto" w:fill="C0C0C0"/>
          </w:tcPr>
          <w:p w:rsidR="00DD596D" w:rsidRPr="006343A1" w:rsidRDefault="00DD596D" w:rsidP="00896A14">
            <w:pPr>
              <w:pStyle w:val="Brdtekstpaaflgende"/>
              <w:rPr>
                <w:sz w:val="22"/>
                <w:szCs w:val="22"/>
                <w:lang w:val="en-GB"/>
              </w:rPr>
            </w:pPr>
            <w:r w:rsidRPr="006343A1">
              <w:rPr>
                <w:rStyle w:val="hps"/>
                <w:sz w:val="22"/>
                <w:szCs w:val="22"/>
                <w:lang w:val="en-GB"/>
              </w:rPr>
              <w:t>Tenderer’s answer</w:t>
            </w:r>
            <w:r w:rsidRPr="006343A1">
              <w:rPr>
                <w:sz w:val="22"/>
                <w:szCs w:val="22"/>
                <w:lang w:val="en-GB"/>
              </w:rPr>
              <w:t xml:space="preserve"> </w:t>
            </w:r>
            <w:r w:rsidRPr="006343A1">
              <w:rPr>
                <w:rStyle w:val="hps"/>
                <w:sz w:val="22"/>
                <w:szCs w:val="22"/>
                <w:lang w:val="en-GB"/>
              </w:rPr>
              <w:t xml:space="preserve">(Tenderer needs to specify clearly how they meet the given requirement, e.g. technical parameters, links to specifications / tests, other possible solutions, etc.)  </w:t>
            </w:r>
          </w:p>
        </w:tc>
      </w:tr>
      <w:tr w:rsidR="00DD596D" w:rsidRPr="006343A1" w:rsidTr="00896A14">
        <w:trPr>
          <w:trHeight w:val="492"/>
        </w:trPr>
        <w:tc>
          <w:tcPr>
            <w:tcW w:w="5070" w:type="dxa"/>
          </w:tcPr>
          <w:p w:rsidR="00DD596D" w:rsidRPr="006343A1" w:rsidRDefault="00DD596D" w:rsidP="00896A14">
            <w:pPr>
              <w:rPr>
                <w:lang w:val="en-GB"/>
              </w:rPr>
            </w:pPr>
            <w:r w:rsidRPr="006343A1">
              <w:rPr>
                <w:b/>
                <w:bCs/>
                <w:lang w:val="en-GB"/>
              </w:rPr>
              <w:t>Requirement CDV 69:</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 xml:space="preserve">The moving base must be activated on the basis of </w:t>
            </w:r>
            <w:r w:rsidRPr="006343A1">
              <w:rPr>
                <w:lang w:val="en-GB"/>
              </w:rPr>
              <w:lastRenderedPageBreak/>
              <w:t xml:space="preserve">electric actuators </w:t>
            </w:r>
          </w:p>
        </w:tc>
        <w:tc>
          <w:tcPr>
            <w:tcW w:w="1516" w:type="dxa"/>
          </w:tcPr>
          <w:p w:rsidR="00DD596D" w:rsidRPr="006343A1" w:rsidRDefault="00DD596D" w:rsidP="00896A14">
            <w:pPr>
              <w:pStyle w:val="Brdtekstpaaflgende"/>
              <w:rPr>
                <w:sz w:val="22"/>
                <w:szCs w:val="22"/>
                <w:lang w:val="en-GB"/>
              </w:rPr>
            </w:pPr>
          </w:p>
        </w:tc>
        <w:tc>
          <w:tcPr>
            <w:tcW w:w="2702"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5070" w:type="dxa"/>
          </w:tcPr>
          <w:p w:rsidR="00DD596D" w:rsidRPr="006343A1" w:rsidRDefault="00DD596D" w:rsidP="00896A14">
            <w:pPr>
              <w:rPr>
                <w:lang w:val="en-GB"/>
              </w:rPr>
            </w:pPr>
            <w:r w:rsidRPr="006343A1">
              <w:rPr>
                <w:lang w:val="en-GB"/>
              </w:rPr>
              <w:lastRenderedPageBreak/>
              <w:t xml:space="preserve"> </w:t>
            </w:r>
            <w:r w:rsidRPr="006343A1">
              <w:rPr>
                <w:b/>
                <w:bCs/>
                <w:lang w:val="en-GB"/>
              </w:rPr>
              <w:t>Requirement CDV 70:</w:t>
            </w:r>
            <w:r w:rsidRPr="006343A1">
              <w:rPr>
                <w:lang w:val="en-GB"/>
              </w:rPr>
              <w:t xml:space="preserve">       </w:t>
            </w:r>
            <w:r>
              <w:rPr>
                <w:lang w:val="en-GB"/>
              </w:rPr>
              <w:t xml:space="preserve"> </w:t>
            </w:r>
            <w:r w:rsidRPr="006343A1">
              <w:rPr>
                <w:lang w:val="en-GB"/>
              </w:rPr>
              <w:t xml:space="preserve">                         </w:t>
            </w:r>
            <w:r w:rsidRPr="006343A1">
              <w:rPr>
                <w:b/>
                <w:bCs/>
                <w:lang w:val="en-GB"/>
              </w:rPr>
              <w:t>“MUST”</w:t>
            </w:r>
          </w:p>
          <w:p w:rsidR="00DD596D" w:rsidRPr="006343A1" w:rsidRDefault="00DD596D" w:rsidP="00896A14">
            <w:pPr>
              <w:rPr>
                <w:rStyle w:val="Siln"/>
                <w:color w:val="000000"/>
                <w:lang w:val="en-GB"/>
              </w:rPr>
            </w:pPr>
            <w:r w:rsidRPr="006343A1">
              <w:rPr>
                <w:lang w:val="en-GB"/>
              </w:rPr>
              <w:t>The moving base must allow movement in at least 3 degrees of freedom and must comply with the following criteria</w:t>
            </w:r>
            <w:r w:rsidRPr="006343A1">
              <w:rPr>
                <w:rStyle w:val="Siln"/>
                <w:bCs w:val="0"/>
                <w:color w:val="000000"/>
                <w:lang w:val="en-GB"/>
              </w:rPr>
              <w:t>:</w:t>
            </w:r>
          </w:p>
          <w:p w:rsidR="00DD596D" w:rsidRPr="006343A1" w:rsidRDefault="00DD596D" w:rsidP="000D7190">
            <w:pPr>
              <w:rPr>
                <w:lang w:val="en-GB"/>
              </w:rPr>
            </w:pPr>
            <w:r w:rsidRPr="006343A1">
              <w:rPr>
                <w:color w:val="000000"/>
                <w:lang w:val="en-GB"/>
              </w:rPr>
              <w:t>·        base movement:</w:t>
            </w:r>
            <w:r w:rsidRPr="006343A1">
              <w:rPr>
                <w:color w:val="000000"/>
                <w:lang w:val="en-GB"/>
              </w:rPr>
              <w:br/>
              <w:t>o       Rotation around axis X             ±  15 degrees</w:t>
            </w:r>
            <w:r w:rsidRPr="006343A1">
              <w:rPr>
                <w:color w:val="000000"/>
                <w:lang w:val="en-GB"/>
              </w:rPr>
              <w:br/>
              <w:t xml:space="preserve">o       Rotation around axis Y             ±  15 degrees </w:t>
            </w:r>
            <w:r w:rsidRPr="006343A1">
              <w:rPr>
                <w:color w:val="000000"/>
                <w:lang w:val="en-GB"/>
              </w:rPr>
              <w:br/>
            </w:r>
            <w:r w:rsidRPr="006343A1">
              <w:rPr>
                <w:color w:val="000000"/>
                <w:lang w:val="en-GB"/>
              </w:rPr>
              <w:br/>
              <w:t>·        moving base acceleration:</w:t>
            </w:r>
            <w:r w:rsidRPr="006343A1">
              <w:rPr>
                <w:color w:val="000000"/>
                <w:lang w:val="en-GB"/>
              </w:rPr>
              <w:br/>
              <w:t>o       Rotation around axis X             200 degrees / s2</w:t>
            </w:r>
            <w:r w:rsidRPr="006343A1">
              <w:rPr>
                <w:color w:val="000000"/>
                <w:lang w:val="en-GB"/>
              </w:rPr>
              <w:br/>
              <w:t>o       Rotation around axis Y             200 degrees / s2</w:t>
            </w:r>
          </w:p>
        </w:tc>
        <w:tc>
          <w:tcPr>
            <w:tcW w:w="1516" w:type="dxa"/>
          </w:tcPr>
          <w:p w:rsidR="00DD596D" w:rsidRPr="006343A1" w:rsidRDefault="00DD596D" w:rsidP="00896A14">
            <w:pPr>
              <w:pStyle w:val="Brdtekstpaaflgende"/>
              <w:rPr>
                <w:sz w:val="22"/>
                <w:szCs w:val="22"/>
                <w:lang w:val="en-GB"/>
              </w:rPr>
            </w:pPr>
          </w:p>
        </w:tc>
        <w:tc>
          <w:tcPr>
            <w:tcW w:w="2702"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5070" w:type="dxa"/>
          </w:tcPr>
          <w:p w:rsidR="00DD596D" w:rsidRPr="006343A1" w:rsidRDefault="00DD596D" w:rsidP="00896A14">
            <w:pPr>
              <w:rPr>
                <w:lang w:val="en-GB"/>
              </w:rPr>
            </w:pPr>
            <w:r w:rsidRPr="006343A1">
              <w:rPr>
                <w:b/>
                <w:bCs/>
                <w:lang w:val="en-GB"/>
              </w:rPr>
              <w:t>Requirement CDV 71:</w:t>
            </w:r>
            <w:r w:rsidRPr="006343A1">
              <w:rPr>
                <w:lang w:val="en-GB"/>
              </w:rPr>
              <w:t xml:space="preserve">                            </w:t>
            </w:r>
            <w:r w:rsidRPr="006343A1">
              <w:rPr>
                <w:b/>
                <w:bCs/>
                <w:lang w:val="en-GB"/>
              </w:rPr>
              <w:t>“SHOULD”</w:t>
            </w:r>
          </w:p>
          <w:p w:rsidR="00DD596D" w:rsidRPr="006343A1" w:rsidRDefault="00DD596D" w:rsidP="00896A14">
            <w:pPr>
              <w:rPr>
                <w:rStyle w:val="Siln"/>
                <w:b w:val="0"/>
                <w:color w:val="000000"/>
                <w:lang w:val="en-GB"/>
              </w:rPr>
            </w:pPr>
            <w:r w:rsidRPr="006343A1">
              <w:rPr>
                <w:lang w:val="en-GB"/>
              </w:rPr>
              <w:t>The moving base should allow, alternatively to requirement 70, movement in 6 degrees of freedom and must comply with the following criteria</w:t>
            </w:r>
            <w:r w:rsidRPr="006343A1">
              <w:rPr>
                <w:rStyle w:val="Siln"/>
                <w:bCs w:val="0"/>
                <w:color w:val="000000"/>
                <w:lang w:val="en-GB"/>
              </w:rPr>
              <w:t>:</w:t>
            </w:r>
          </w:p>
          <w:p w:rsidR="00DD596D" w:rsidRPr="006343A1" w:rsidRDefault="00DD596D" w:rsidP="00387BAD">
            <w:pPr>
              <w:rPr>
                <w:b/>
                <w:bCs/>
                <w:lang w:val="en-GB"/>
              </w:rPr>
            </w:pPr>
            <w:r w:rsidRPr="006343A1">
              <w:rPr>
                <w:color w:val="000000"/>
                <w:lang w:val="en-GB"/>
              </w:rPr>
              <w:t>·        base movement:</w:t>
            </w:r>
            <w:r w:rsidRPr="006343A1">
              <w:rPr>
                <w:color w:val="000000"/>
                <w:lang w:val="en-GB"/>
              </w:rPr>
              <w:br/>
              <w:t xml:space="preserve">o       Rotation around axis X             ±  </w:t>
            </w:r>
            <w:del w:id="104" w:author="Novotna" w:date="2014-08-11T16:04:00Z">
              <w:r w:rsidRPr="006343A1" w:rsidDel="00870390">
                <w:rPr>
                  <w:color w:val="000000"/>
                  <w:lang w:val="en-GB"/>
                </w:rPr>
                <w:delText xml:space="preserve">15 </w:delText>
              </w:r>
            </w:del>
            <w:ins w:id="105" w:author="Zaoral" w:date="2014-08-12T13:44:00Z">
              <w:r w:rsidR="00E73297">
                <w:rPr>
                  <w:color w:val="000000"/>
                  <w:lang w:val="en-GB"/>
                </w:rPr>
                <w:t>8</w:t>
              </w:r>
            </w:ins>
            <w:ins w:id="106" w:author="Novotna" w:date="2014-08-11T16:04:00Z">
              <w:del w:id="107" w:author="Zaoral" w:date="2014-08-12T13:42:00Z">
                <w:r w:rsidR="00870390" w:rsidRPr="006343A1" w:rsidDel="00387BAD">
                  <w:rPr>
                    <w:color w:val="000000"/>
                    <w:lang w:val="en-GB"/>
                  </w:rPr>
                  <w:delText xml:space="preserve"> </w:delText>
                </w:r>
              </w:del>
            </w:ins>
            <w:r w:rsidRPr="006343A1">
              <w:rPr>
                <w:color w:val="000000"/>
                <w:lang w:val="en-GB"/>
              </w:rPr>
              <w:t>degrees</w:t>
            </w:r>
            <w:r w:rsidRPr="006343A1">
              <w:rPr>
                <w:color w:val="000000"/>
                <w:lang w:val="en-GB"/>
              </w:rPr>
              <w:br/>
              <w:t xml:space="preserve">o       Rotation around axis Y             ±  </w:t>
            </w:r>
            <w:del w:id="108" w:author="Novotna" w:date="2014-08-11T16:04:00Z">
              <w:r w:rsidRPr="006343A1" w:rsidDel="00870390">
                <w:rPr>
                  <w:color w:val="000000"/>
                  <w:lang w:val="en-GB"/>
                </w:rPr>
                <w:delText xml:space="preserve">15 </w:delText>
              </w:r>
            </w:del>
            <w:ins w:id="109" w:author="Zaoral" w:date="2014-08-12T13:44:00Z">
              <w:r w:rsidR="00E73297">
                <w:rPr>
                  <w:color w:val="000000"/>
                  <w:lang w:val="en-GB"/>
                </w:rPr>
                <w:t>8</w:t>
              </w:r>
            </w:ins>
            <w:ins w:id="110" w:author="Novotna" w:date="2014-08-11T16:04:00Z">
              <w:r w:rsidR="00870390" w:rsidRPr="006343A1">
                <w:rPr>
                  <w:color w:val="000000"/>
                  <w:lang w:val="en-GB"/>
                </w:rPr>
                <w:t xml:space="preserve"> </w:t>
              </w:r>
            </w:ins>
            <w:r w:rsidRPr="006343A1">
              <w:rPr>
                <w:color w:val="000000"/>
                <w:lang w:val="en-GB"/>
              </w:rPr>
              <w:t>degrees</w:t>
            </w:r>
            <w:r w:rsidRPr="006343A1">
              <w:rPr>
                <w:color w:val="000000"/>
                <w:lang w:val="en-GB"/>
              </w:rPr>
              <w:br/>
              <w:t xml:space="preserve">o       Rotation around axis Z             ±  </w:t>
            </w:r>
            <w:del w:id="111" w:author="Novotna" w:date="2014-08-11T16:04:00Z">
              <w:r w:rsidRPr="006343A1" w:rsidDel="00870390">
                <w:rPr>
                  <w:color w:val="000000"/>
                  <w:lang w:val="en-GB"/>
                </w:rPr>
                <w:delText xml:space="preserve">15 </w:delText>
              </w:r>
            </w:del>
            <w:ins w:id="112" w:author="Zaoral" w:date="2014-08-12T13:44:00Z">
              <w:r w:rsidR="00E73297">
                <w:rPr>
                  <w:color w:val="000000"/>
                  <w:lang w:val="en-GB"/>
                </w:rPr>
                <w:t>8</w:t>
              </w:r>
            </w:ins>
            <w:ins w:id="113" w:author="Novotna" w:date="2014-08-11T16:04:00Z">
              <w:r w:rsidR="00870390" w:rsidRPr="006343A1">
                <w:rPr>
                  <w:color w:val="000000"/>
                  <w:lang w:val="en-GB"/>
                </w:rPr>
                <w:t xml:space="preserve"> </w:t>
              </w:r>
            </w:ins>
            <w:r w:rsidRPr="006343A1">
              <w:rPr>
                <w:color w:val="000000"/>
                <w:lang w:val="en-GB"/>
              </w:rPr>
              <w:t>degrees</w:t>
            </w:r>
            <w:r w:rsidRPr="006343A1">
              <w:rPr>
                <w:color w:val="000000"/>
                <w:lang w:val="en-GB"/>
              </w:rPr>
              <w:br/>
            </w:r>
            <w:r w:rsidRPr="006343A1">
              <w:rPr>
                <w:color w:val="000000"/>
                <w:lang w:val="en-GB"/>
              </w:rPr>
              <w:br/>
              <w:t>·        moving base acceleration:</w:t>
            </w:r>
            <w:r w:rsidRPr="006343A1">
              <w:rPr>
                <w:color w:val="000000"/>
                <w:lang w:val="en-GB"/>
              </w:rPr>
              <w:br/>
              <w:t>o       Rotation around axis X             200 degrees / s2</w:t>
            </w:r>
            <w:r w:rsidRPr="006343A1">
              <w:rPr>
                <w:color w:val="000000"/>
                <w:lang w:val="en-GB"/>
              </w:rPr>
              <w:br/>
              <w:t>o       Rotation around axis Y             200 degrees / s2</w:t>
            </w:r>
            <w:r w:rsidRPr="006343A1">
              <w:rPr>
                <w:color w:val="000000"/>
                <w:lang w:val="en-GB"/>
              </w:rPr>
              <w:br/>
              <w:t xml:space="preserve">o       Rotation around axis Z             </w:t>
            </w:r>
            <w:del w:id="114" w:author="Novotna" w:date="2014-08-11T16:05:00Z">
              <w:r w:rsidRPr="006343A1" w:rsidDel="00870390">
                <w:rPr>
                  <w:color w:val="000000"/>
                  <w:lang w:val="en-GB"/>
                </w:rPr>
                <w:delText xml:space="preserve">150 </w:delText>
              </w:r>
            </w:del>
            <w:ins w:id="115" w:author="Novotna" w:date="2014-08-11T16:05:00Z">
              <w:r w:rsidR="00870390">
                <w:rPr>
                  <w:color w:val="000000"/>
                  <w:lang w:val="en-GB"/>
                </w:rPr>
                <w:t>200</w:t>
              </w:r>
              <w:r w:rsidR="00870390" w:rsidRPr="006343A1">
                <w:rPr>
                  <w:color w:val="000000"/>
                  <w:lang w:val="en-GB"/>
                </w:rPr>
                <w:t xml:space="preserve"> </w:t>
              </w:r>
            </w:ins>
            <w:r w:rsidRPr="006343A1">
              <w:rPr>
                <w:color w:val="000000"/>
                <w:lang w:val="en-GB"/>
              </w:rPr>
              <w:t>degrees / s2</w:t>
            </w:r>
          </w:p>
        </w:tc>
        <w:tc>
          <w:tcPr>
            <w:tcW w:w="1516" w:type="dxa"/>
          </w:tcPr>
          <w:p w:rsidR="00DD596D" w:rsidRPr="006343A1" w:rsidRDefault="00DD596D" w:rsidP="00896A14">
            <w:pPr>
              <w:pStyle w:val="Brdtekstpaaflgende"/>
              <w:rPr>
                <w:sz w:val="22"/>
                <w:szCs w:val="22"/>
                <w:lang w:val="en-GB"/>
              </w:rPr>
            </w:pPr>
          </w:p>
        </w:tc>
        <w:tc>
          <w:tcPr>
            <w:tcW w:w="2702"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5070" w:type="dxa"/>
          </w:tcPr>
          <w:p w:rsidR="00DD596D" w:rsidRPr="006343A1" w:rsidRDefault="00DD596D" w:rsidP="00896A14">
            <w:pPr>
              <w:rPr>
                <w:lang w:val="en-GB"/>
              </w:rPr>
            </w:pPr>
            <w:r w:rsidRPr="006343A1">
              <w:rPr>
                <w:b/>
                <w:bCs/>
                <w:lang w:val="en-GB"/>
              </w:rPr>
              <w:t>Requirement CDV 72:</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The moving base must be able to carry extra 200 kg more than the minimum load necessary for the operation of the fully equipped cabin.</w:t>
            </w:r>
          </w:p>
        </w:tc>
        <w:tc>
          <w:tcPr>
            <w:tcW w:w="1516" w:type="dxa"/>
          </w:tcPr>
          <w:p w:rsidR="00DD596D" w:rsidRPr="006343A1" w:rsidRDefault="00DD596D" w:rsidP="00896A14">
            <w:pPr>
              <w:pStyle w:val="Brdtekstpaaflgende"/>
              <w:rPr>
                <w:sz w:val="22"/>
                <w:szCs w:val="22"/>
                <w:lang w:val="en-GB"/>
              </w:rPr>
            </w:pPr>
          </w:p>
        </w:tc>
        <w:tc>
          <w:tcPr>
            <w:tcW w:w="2702"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5070" w:type="dxa"/>
          </w:tcPr>
          <w:p w:rsidR="00DD596D" w:rsidRPr="006343A1" w:rsidDel="00870390" w:rsidRDefault="00DD596D" w:rsidP="00896A14">
            <w:pPr>
              <w:rPr>
                <w:del w:id="116" w:author="Novotna" w:date="2014-08-11T16:05:00Z"/>
                <w:lang w:val="en-GB"/>
              </w:rPr>
            </w:pPr>
            <w:del w:id="117" w:author="Novotna" w:date="2014-08-11T16:05:00Z">
              <w:r w:rsidRPr="006343A1" w:rsidDel="00870390">
                <w:rPr>
                  <w:b/>
                  <w:bCs/>
                  <w:lang w:val="en-GB"/>
                </w:rPr>
                <w:delText>Requirement CDV 73:</w:delText>
              </w:r>
              <w:r w:rsidRPr="006343A1" w:rsidDel="00870390">
                <w:rPr>
                  <w:lang w:val="en-GB"/>
                </w:rPr>
                <w:delText xml:space="preserve">                                  </w:delText>
              </w:r>
              <w:r w:rsidRPr="006343A1" w:rsidDel="00870390">
                <w:rPr>
                  <w:b/>
                  <w:bCs/>
                  <w:lang w:val="en-GB"/>
                </w:rPr>
                <w:delText>“MUST”</w:delText>
              </w:r>
            </w:del>
          </w:p>
          <w:p w:rsidR="00DD596D" w:rsidRPr="006343A1" w:rsidRDefault="00DD596D" w:rsidP="00896A14">
            <w:pPr>
              <w:rPr>
                <w:lang w:val="en-GB"/>
              </w:rPr>
            </w:pPr>
            <w:del w:id="118" w:author="Novotna" w:date="2014-08-11T16:05:00Z">
              <w:r w:rsidRPr="006343A1" w:rsidDel="00870390">
                <w:rPr>
                  <w:lang w:val="en-GB"/>
                </w:rPr>
                <w:delText xml:space="preserve">For each DOF the time delay should be lower than 25 ms for frequencies between 0-2 Hz, including any </w:delText>
              </w:r>
              <w:r w:rsidRPr="006343A1" w:rsidDel="00870390">
                <w:rPr>
                  <w:lang w:val="en-GB"/>
                </w:rPr>
                <w:lastRenderedPageBreak/>
                <w:delText>transport delays induced by the motion system controller.</w:delText>
              </w:r>
            </w:del>
          </w:p>
        </w:tc>
        <w:tc>
          <w:tcPr>
            <w:tcW w:w="1516" w:type="dxa"/>
          </w:tcPr>
          <w:p w:rsidR="00DD596D" w:rsidRPr="006343A1" w:rsidRDefault="00DD596D" w:rsidP="00896A14">
            <w:pPr>
              <w:pStyle w:val="Brdtekstpaaflgende"/>
              <w:rPr>
                <w:sz w:val="22"/>
                <w:szCs w:val="22"/>
                <w:lang w:val="en-GB"/>
              </w:rPr>
            </w:pPr>
          </w:p>
        </w:tc>
        <w:tc>
          <w:tcPr>
            <w:tcW w:w="2702"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5070" w:type="dxa"/>
          </w:tcPr>
          <w:p w:rsidR="00DD596D" w:rsidRPr="006343A1" w:rsidRDefault="00DD596D" w:rsidP="00896A14">
            <w:pPr>
              <w:rPr>
                <w:lang w:val="en-GB"/>
              </w:rPr>
            </w:pPr>
            <w:r w:rsidRPr="006343A1">
              <w:rPr>
                <w:b/>
                <w:bCs/>
                <w:lang w:val="en-GB"/>
              </w:rPr>
              <w:lastRenderedPageBreak/>
              <w:t>Requirement CDV 74:</w:t>
            </w:r>
            <w:r w:rsidRPr="006343A1">
              <w:rPr>
                <w:lang w:val="en-GB"/>
              </w:rPr>
              <w:t xml:space="preserve">                            </w:t>
            </w:r>
            <w:r w:rsidRPr="006343A1">
              <w:rPr>
                <w:b/>
                <w:bCs/>
                <w:lang w:val="en-GB"/>
              </w:rPr>
              <w:t>“SHOULD”</w:t>
            </w:r>
          </w:p>
          <w:p w:rsidR="00DD596D" w:rsidRPr="006343A1" w:rsidRDefault="00DD596D" w:rsidP="00896A14">
            <w:pPr>
              <w:rPr>
                <w:lang w:val="en-GB"/>
              </w:rPr>
            </w:pPr>
            <w:r w:rsidRPr="006343A1">
              <w:rPr>
                <w:lang w:val="en-GB"/>
              </w:rPr>
              <w:t>Acceleration noise transient peak values for the linear degrees of freedom should be lower than 0.2 [m/s</w:t>
            </w:r>
            <w:r w:rsidRPr="006343A1">
              <w:rPr>
                <w:vertAlign w:val="superscript"/>
                <w:lang w:val="en-GB"/>
              </w:rPr>
              <w:t>2</w:t>
            </w:r>
            <w:r w:rsidRPr="006343A1">
              <w:rPr>
                <w:lang w:val="en-GB"/>
              </w:rPr>
              <w:t>] for the given payload. Using a 0.5 Hz sinusoidal signal with amplitudes within the allowed operational space - actual acceleration of the moving base may never deviate more than 0.2 [m/s</w:t>
            </w:r>
            <w:r w:rsidRPr="006343A1">
              <w:rPr>
                <w:vertAlign w:val="superscript"/>
                <w:lang w:val="en-GB"/>
              </w:rPr>
              <w:t>2</w:t>
            </w:r>
            <w:r w:rsidRPr="006343A1">
              <w:rPr>
                <w:lang w:val="en-GB"/>
              </w:rPr>
              <w:t>] from the commanded value during a transient manoeuvre.</w:t>
            </w:r>
          </w:p>
        </w:tc>
        <w:tc>
          <w:tcPr>
            <w:tcW w:w="1516" w:type="dxa"/>
          </w:tcPr>
          <w:p w:rsidR="00DD596D" w:rsidRPr="006343A1" w:rsidRDefault="00DD596D" w:rsidP="00896A14">
            <w:pPr>
              <w:pStyle w:val="Brdtekstpaaflgende"/>
              <w:rPr>
                <w:sz w:val="22"/>
                <w:szCs w:val="22"/>
                <w:lang w:val="en-GB"/>
              </w:rPr>
            </w:pPr>
          </w:p>
        </w:tc>
        <w:tc>
          <w:tcPr>
            <w:tcW w:w="2702"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5070" w:type="dxa"/>
          </w:tcPr>
          <w:p w:rsidR="00DD596D" w:rsidRPr="006343A1" w:rsidRDefault="00DD596D" w:rsidP="00896A14">
            <w:pPr>
              <w:rPr>
                <w:lang w:val="en-GB"/>
              </w:rPr>
            </w:pPr>
            <w:r w:rsidRPr="007128F6">
              <w:rPr>
                <w:b/>
                <w:bCs/>
                <w:lang w:val="en-GB"/>
              </w:rPr>
              <w:t>Requirement CDV 75:</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 xml:space="preserve">The simulation must be able to create a sufficient motion, </w:t>
            </w:r>
            <w:proofErr w:type="spellStart"/>
            <w:r w:rsidRPr="006343A1">
              <w:rPr>
                <w:lang w:val="en-GB"/>
              </w:rPr>
              <w:t>auditive</w:t>
            </w:r>
            <w:proofErr w:type="spellEnd"/>
            <w:r w:rsidRPr="006343A1">
              <w:rPr>
                <w:lang w:val="en-GB"/>
              </w:rPr>
              <w:t>, and visual effect in the moving base at a head-on collision.</w:t>
            </w:r>
          </w:p>
          <w:p w:rsidR="00DD596D" w:rsidRPr="006343A1" w:rsidRDefault="00DD596D" w:rsidP="00896A14">
            <w:pPr>
              <w:rPr>
                <w:lang w:val="en-GB"/>
              </w:rPr>
            </w:pPr>
            <w:r w:rsidRPr="006343A1">
              <w:rPr>
                <w:lang w:val="en-GB"/>
              </w:rPr>
              <w:t xml:space="preserve">The requirements defines that these audio-visual  motion feedback must be as real as possible even under a head-on collision of the vehicle with a stationary or moving object, and in the scene in progress may not be a situation when the vehicle ”gets stuck” (software and hardware stops) without appropriate audio-visual motion impression immediately after the collision.     </w:t>
            </w:r>
          </w:p>
        </w:tc>
        <w:tc>
          <w:tcPr>
            <w:tcW w:w="1516" w:type="dxa"/>
          </w:tcPr>
          <w:p w:rsidR="00DD596D" w:rsidRPr="006343A1" w:rsidRDefault="00DD596D" w:rsidP="00896A14">
            <w:pPr>
              <w:pStyle w:val="Brdtekstpaaflgende"/>
              <w:rPr>
                <w:sz w:val="22"/>
                <w:szCs w:val="22"/>
                <w:lang w:val="en-GB"/>
              </w:rPr>
            </w:pPr>
          </w:p>
        </w:tc>
        <w:tc>
          <w:tcPr>
            <w:tcW w:w="2702" w:type="dxa"/>
          </w:tcPr>
          <w:p w:rsidR="00DD596D" w:rsidRPr="006343A1" w:rsidRDefault="00DD596D" w:rsidP="00896A14">
            <w:pPr>
              <w:pStyle w:val="Brdtekstpaaflgende"/>
              <w:rPr>
                <w:sz w:val="22"/>
                <w:szCs w:val="22"/>
                <w:lang w:val="en-GB"/>
              </w:rPr>
            </w:pPr>
          </w:p>
        </w:tc>
      </w:tr>
    </w:tbl>
    <w:p w:rsidR="00DD596D" w:rsidRPr="006343A1" w:rsidRDefault="00DD596D" w:rsidP="00DD596D">
      <w:pPr>
        <w:rPr>
          <w:lang w:val="en-GB"/>
        </w:rPr>
      </w:pPr>
    </w:p>
    <w:p w:rsidR="00DD596D" w:rsidRPr="006343A1" w:rsidRDefault="00DD596D" w:rsidP="00DD596D">
      <w:pPr>
        <w:pStyle w:val="Nadpis3"/>
        <w:rPr>
          <w:rFonts w:ascii="Times New Roman" w:hAnsi="Times New Roman"/>
          <w:lang w:val="en-GB"/>
        </w:rPr>
      </w:pPr>
      <w:bookmarkStart w:id="119" w:name="_Toc384997122"/>
      <w:r w:rsidRPr="006343A1">
        <w:rPr>
          <w:rFonts w:ascii="Times New Roman" w:hAnsi="Times New Roman"/>
          <w:lang w:val="en-GB"/>
        </w:rPr>
        <w:t>Driver’s environment/cabin</w:t>
      </w:r>
      <w:bookmarkEnd w:id="119"/>
      <w:r w:rsidRPr="006343A1">
        <w:rPr>
          <w:rFonts w:ascii="Times New Roman" w:hAnsi="Times New Roman"/>
          <w:lang w:val="en-GB"/>
        </w:rPr>
        <w:t xml:space="preserve"> </w:t>
      </w:r>
    </w:p>
    <w:p w:rsidR="00DD596D" w:rsidRPr="006343A1" w:rsidRDefault="00DD596D" w:rsidP="00DD596D">
      <w:pPr>
        <w:rPr>
          <w:lang w:val="en-GB"/>
        </w:rPr>
      </w:pPr>
      <w:r w:rsidRPr="006343A1">
        <w:rPr>
          <w:lang w:val="en-GB"/>
        </w:rPr>
        <w:t>Driving simulator must be designed so that the simulator sickness is eliminated in the maximum degree. The driver’s environment should be designed to give a realistic impression of driving. The aim is to have a complete heavy vehicle cabin with a possible modification to a cabin of bus (PZ), which would enclose the driver for an immersive feeling. The steering wheel, brake and gas pedal should provide as realistic haptic feed-back as possible.</w:t>
      </w:r>
    </w:p>
    <w:tbl>
      <w:tblPr>
        <w:tblpPr w:leftFromText="141" w:rightFromText="141" w:vertAnchor="text" w:tblpY="2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7"/>
        <w:gridCol w:w="1250"/>
        <w:gridCol w:w="3035"/>
      </w:tblGrid>
      <w:tr w:rsidR="00DD596D" w:rsidRPr="006343A1" w:rsidTr="00896A14">
        <w:trPr>
          <w:tblHeader/>
        </w:trPr>
        <w:tc>
          <w:tcPr>
            <w:tcW w:w="4777" w:type="dxa"/>
            <w:shd w:val="clear" w:color="auto" w:fill="C0C0C0"/>
          </w:tcPr>
          <w:p w:rsidR="00DD596D" w:rsidRPr="006343A1" w:rsidRDefault="00DD596D" w:rsidP="00896A14">
            <w:pPr>
              <w:pStyle w:val="Brdtekstpaaflgende"/>
              <w:rPr>
                <w:sz w:val="22"/>
                <w:szCs w:val="22"/>
                <w:lang w:val="en-GB"/>
              </w:rPr>
            </w:pPr>
            <w:r w:rsidRPr="006343A1">
              <w:rPr>
                <w:sz w:val="22"/>
                <w:szCs w:val="22"/>
                <w:lang w:val="en-GB"/>
              </w:rPr>
              <w:lastRenderedPageBreak/>
              <w:t>Requirement</w:t>
            </w:r>
          </w:p>
        </w:tc>
        <w:tc>
          <w:tcPr>
            <w:tcW w:w="1250" w:type="dxa"/>
            <w:shd w:val="clear" w:color="auto" w:fill="C0C0C0"/>
          </w:tcPr>
          <w:p w:rsidR="00DD596D" w:rsidRPr="006343A1" w:rsidRDefault="00DD596D" w:rsidP="00896A14">
            <w:pPr>
              <w:pStyle w:val="Brdtekstpaaflgende"/>
              <w:rPr>
                <w:sz w:val="22"/>
                <w:szCs w:val="22"/>
                <w:lang w:val="en-GB"/>
              </w:rPr>
            </w:pPr>
            <w:r w:rsidRPr="006343A1">
              <w:rPr>
                <w:sz w:val="22"/>
                <w:szCs w:val="22"/>
                <w:lang w:val="en-GB"/>
              </w:rPr>
              <w:t>Fulfils</w:t>
            </w:r>
          </w:p>
          <w:p w:rsidR="00DD596D" w:rsidRPr="006343A1" w:rsidRDefault="00DD596D" w:rsidP="00896A14">
            <w:pPr>
              <w:pStyle w:val="Brdtekstpaaflgende"/>
              <w:rPr>
                <w:sz w:val="22"/>
                <w:szCs w:val="22"/>
                <w:lang w:val="en-GB"/>
              </w:rPr>
            </w:pPr>
            <w:r w:rsidRPr="006343A1">
              <w:rPr>
                <w:sz w:val="22"/>
                <w:szCs w:val="22"/>
                <w:lang w:val="en-GB"/>
              </w:rPr>
              <w:t>Yes/No</w:t>
            </w:r>
          </w:p>
        </w:tc>
        <w:tc>
          <w:tcPr>
            <w:tcW w:w="3035" w:type="dxa"/>
            <w:shd w:val="clear" w:color="auto" w:fill="C0C0C0"/>
          </w:tcPr>
          <w:p w:rsidR="00DD596D" w:rsidRPr="006343A1" w:rsidRDefault="00DD596D" w:rsidP="00896A14">
            <w:pPr>
              <w:pStyle w:val="Brdtekstpaaflgende"/>
              <w:rPr>
                <w:sz w:val="22"/>
                <w:szCs w:val="22"/>
                <w:lang w:val="en-GB"/>
              </w:rPr>
            </w:pPr>
            <w:r w:rsidRPr="006343A1">
              <w:rPr>
                <w:rStyle w:val="hps"/>
                <w:sz w:val="22"/>
                <w:szCs w:val="22"/>
                <w:lang w:val="en-GB"/>
              </w:rPr>
              <w:t>Tenderer’s answer</w:t>
            </w:r>
            <w:r w:rsidRPr="006343A1">
              <w:rPr>
                <w:sz w:val="22"/>
                <w:szCs w:val="22"/>
                <w:lang w:val="en-GB"/>
              </w:rPr>
              <w:t xml:space="preserve"> </w:t>
            </w:r>
            <w:r w:rsidRPr="006343A1">
              <w:rPr>
                <w:rStyle w:val="hps"/>
                <w:sz w:val="22"/>
                <w:szCs w:val="22"/>
                <w:lang w:val="en-GB"/>
              </w:rPr>
              <w:t xml:space="preserve">(Tenderer needs to specify clearly how they meet the given requirement, e.g. technical parameters, links to specifications / tests, other possible solutions, etc.)  </w:t>
            </w:r>
          </w:p>
        </w:tc>
      </w:tr>
      <w:tr w:rsidR="00DD596D" w:rsidRPr="006343A1" w:rsidTr="00896A14">
        <w:trPr>
          <w:trHeight w:val="492"/>
        </w:trPr>
        <w:tc>
          <w:tcPr>
            <w:tcW w:w="4777" w:type="dxa"/>
          </w:tcPr>
          <w:p w:rsidR="00DD596D" w:rsidRPr="006343A1" w:rsidRDefault="00DD596D" w:rsidP="00896A14">
            <w:pPr>
              <w:spacing w:before="100" w:beforeAutospacing="1" w:after="100" w:afterAutospacing="1" w:line="240" w:lineRule="auto"/>
              <w:rPr>
                <w:lang w:val="en-GB"/>
              </w:rPr>
            </w:pPr>
            <w:r w:rsidRPr="006343A1">
              <w:rPr>
                <w:b/>
                <w:bCs/>
                <w:lang w:val="en-GB"/>
              </w:rPr>
              <w:t>Requirement CDV 76:</w:t>
            </w:r>
            <w:r w:rsidRPr="006343A1">
              <w:rPr>
                <w:lang w:val="en-GB"/>
              </w:rPr>
              <w:t xml:space="preserve">                            </w:t>
            </w:r>
            <w:r w:rsidRPr="006343A1">
              <w:rPr>
                <w:b/>
                <w:bCs/>
                <w:lang w:val="en-GB"/>
              </w:rPr>
              <w:t>“MUST”</w:t>
            </w:r>
          </w:p>
          <w:p w:rsidR="00DD596D" w:rsidRPr="006343A1" w:rsidRDefault="00DD596D" w:rsidP="00896A14">
            <w:pPr>
              <w:numPr>
                <w:ilvl w:val="0"/>
                <w:numId w:val="8"/>
              </w:numPr>
              <w:spacing w:before="100" w:beforeAutospacing="1" w:after="100" w:afterAutospacing="1" w:line="240" w:lineRule="auto"/>
              <w:rPr>
                <w:color w:val="000000"/>
                <w:lang w:val="en-GB" w:eastAsia="cs-CZ"/>
              </w:rPr>
            </w:pPr>
            <w:r w:rsidRPr="006343A1">
              <w:rPr>
                <w:color w:val="000000"/>
                <w:lang w:val="en-GB" w:eastAsia="cs-CZ"/>
              </w:rPr>
              <w:t>a generic truck cabin modifiable to a bus cabin must be a replica of an original cabin of a selected vehicle containing:</w:t>
            </w:r>
          </w:p>
          <w:p w:rsidR="00DD596D" w:rsidRPr="006343A1" w:rsidRDefault="00DD596D" w:rsidP="00896A14">
            <w:pPr>
              <w:numPr>
                <w:ilvl w:val="1"/>
                <w:numId w:val="8"/>
              </w:numPr>
              <w:spacing w:before="100" w:beforeAutospacing="1" w:after="100" w:afterAutospacing="1" w:line="240" w:lineRule="auto"/>
              <w:rPr>
                <w:color w:val="000000"/>
                <w:lang w:val="en-GB" w:eastAsia="cs-CZ"/>
              </w:rPr>
            </w:pPr>
            <w:r w:rsidRPr="006343A1">
              <w:rPr>
                <w:color w:val="000000"/>
                <w:lang w:val="en-GB" w:eastAsia="cs-CZ"/>
              </w:rPr>
              <w:t xml:space="preserve">dashboard with clocks, indicators, switches located as in a real vehicle  </w:t>
            </w:r>
          </w:p>
          <w:p w:rsidR="00DD596D" w:rsidRPr="006343A1" w:rsidRDefault="00DD596D" w:rsidP="00896A14">
            <w:pPr>
              <w:numPr>
                <w:ilvl w:val="1"/>
                <w:numId w:val="8"/>
              </w:numPr>
              <w:spacing w:before="100" w:beforeAutospacing="1" w:after="100" w:afterAutospacing="1" w:line="240" w:lineRule="auto"/>
              <w:rPr>
                <w:color w:val="000000"/>
                <w:lang w:val="en-GB" w:eastAsia="cs-CZ"/>
              </w:rPr>
            </w:pPr>
            <w:r w:rsidRPr="006343A1">
              <w:rPr>
                <w:color w:val="000000"/>
                <w:lang w:val="en-GB" w:eastAsia="cs-CZ"/>
              </w:rPr>
              <w:t xml:space="preserve">active steering wheel </w:t>
            </w:r>
          </w:p>
          <w:p w:rsidR="00DD596D" w:rsidRPr="006343A1" w:rsidRDefault="00DD596D" w:rsidP="00896A14">
            <w:pPr>
              <w:numPr>
                <w:ilvl w:val="1"/>
                <w:numId w:val="8"/>
              </w:numPr>
              <w:spacing w:before="100" w:beforeAutospacing="1" w:after="100" w:afterAutospacing="1" w:line="240" w:lineRule="auto"/>
              <w:rPr>
                <w:color w:val="000000"/>
                <w:lang w:val="en-GB" w:eastAsia="cs-CZ"/>
              </w:rPr>
            </w:pPr>
            <w:r w:rsidRPr="006343A1">
              <w:rPr>
                <w:color w:val="000000"/>
                <w:lang w:val="en-GB" w:eastAsia="cs-CZ"/>
              </w:rPr>
              <w:t xml:space="preserve">manual transmission </w:t>
            </w:r>
          </w:p>
          <w:p w:rsidR="00DD596D" w:rsidRPr="006343A1" w:rsidRDefault="00DD596D" w:rsidP="00896A14">
            <w:pPr>
              <w:numPr>
                <w:ilvl w:val="1"/>
                <w:numId w:val="8"/>
              </w:numPr>
              <w:spacing w:before="100" w:beforeAutospacing="1" w:after="100" w:afterAutospacing="1" w:line="240" w:lineRule="auto"/>
              <w:rPr>
                <w:color w:val="000000"/>
                <w:lang w:val="en-GB" w:eastAsia="cs-CZ"/>
              </w:rPr>
            </w:pPr>
            <w:r w:rsidRPr="006343A1">
              <w:rPr>
                <w:color w:val="000000"/>
                <w:lang w:val="en-GB" w:eastAsia="cs-CZ"/>
              </w:rPr>
              <w:t xml:space="preserve">automatic transmission </w:t>
            </w:r>
          </w:p>
          <w:p w:rsidR="00DD596D" w:rsidRPr="006343A1" w:rsidRDefault="00DD596D" w:rsidP="00896A14">
            <w:pPr>
              <w:numPr>
                <w:ilvl w:val="1"/>
                <w:numId w:val="8"/>
              </w:numPr>
              <w:spacing w:before="100" w:beforeAutospacing="1" w:after="100" w:afterAutospacing="1" w:line="240" w:lineRule="auto"/>
              <w:rPr>
                <w:color w:val="000000"/>
                <w:lang w:val="en-GB" w:eastAsia="cs-CZ"/>
              </w:rPr>
            </w:pPr>
            <w:r w:rsidRPr="006343A1">
              <w:rPr>
                <w:color w:val="000000"/>
                <w:lang w:val="en-GB" w:eastAsia="cs-CZ"/>
              </w:rPr>
              <w:t>pedals</w:t>
            </w:r>
          </w:p>
          <w:p w:rsidR="00DD596D" w:rsidRPr="006343A1" w:rsidRDefault="00DD596D" w:rsidP="00896A14">
            <w:pPr>
              <w:numPr>
                <w:ilvl w:val="1"/>
                <w:numId w:val="8"/>
              </w:numPr>
              <w:spacing w:before="100" w:beforeAutospacing="1" w:after="100" w:afterAutospacing="1" w:line="240" w:lineRule="auto"/>
              <w:rPr>
                <w:color w:val="000000"/>
                <w:lang w:val="en-GB" w:eastAsia="cs-CZ"/>
              </w:rPr>
            </w:pPr>
            <w:r w:rsidRPr="006343A1">
              <w:rPr>
                <w:color w:val="000000"/>
                <w:lang w:val="en-GB" w:eastAsia="cs-CZ"/>
              </w:rPr>
              <w:t xml:space="preserve">driver and front passenger seat </w:t>
            </w:r>
          </w:p>
          <w:p w:rsidR="00DD596D" w:rsidRPr="006343A1" w:rsidRDefault="00DD596D" w:rsidP="00896A14">
            <w:pPr>
              <w:numPr>
                <w:ilvl w:val="1"/>
                <w:numId w:val="8"/>
              </w:numPr>
              <w:spacing w:before="100" w:beforeAutospacing="1" w:after="100" w:afterAutospacing="1" w:line="240" w:lineRule="auto"/>
              <w:rPr>
                <w:color w:val="000000"/>
                <w:lang w:val="en-GB" w:eastAsia="cs-CZ"/>
              </w:rPr>
            </w:pPr>
            <w:r w:rsidRPr="006343A1">
              <w:rPr>
                <w:color w:val="000000"/>
                <w:lang w:val="en-GB" w:eastAsia="cs-CZ"/>
              </w:rPr>
              <w:t xml:space="preserve">communication device </w:t>
            </w:r>
          </w:p>
          <w:p w:rsidR="00DD596D" w:rsidRPr="006343A1" w:rsidRDefault="00DD596D" w:rsidP="00896A14">
            <w:pPr>
              <w:numPr>
                <w:ilvl w:val="1"/>
                <w:numId w:val="8"/>
              </w:numPr>
              <w:spacing w:before="100" w:beforeAutospacing="1" w:after="100" w:afterAutospacing="1" w:line="240" w:lineRule="auto"/>
              <w:rPr>
                <w:color w:val="000000"/>
                <w:lang w:val="en-GB" w:eastAsia="cs-CZ"/>
              </w:rPr>
            </w:pPr>
            <w:r w:rsidRPr="006343A1">
              <w:rPr>
                <w:color w:val="000000"/>
                <w:lang w:val="en-GB" w:eastAsia="cs-CZ"/>
              </w:rPr>
              <w:t xml:space="preserve">cabin sound distribution </w:t>
            </w:r>
          </w:p>
          <w:p w:rsidR="00DD596D" w:rsidRPr="006343A1" w:rsidRDefault="00DD596D" w:rsidP="00896A14">
            <w:pPr>
              <w:numPr>
                <w:ilvl w:val="1"/>
                <w:numId w:val="8"/>
              </w:numPr>
              <w:spacing w:before="100" w:beforeAutospacing="1" w:after="100" w:afterAutospacing="1" w:line="240" w:lineRule="auto"/>
              <w:rPr>
                <w:color w:val="000000"/>
                <w:lang w:val="en-GB" w:eastAsia="cs-CZ"/>
              </w:rPr>
            </w:pPr>
            <w:r w:rsidRPr="006343A1">
              <w:rPr>
                <w:color w:val="000000"/>
                <w:lang w:val="en-GB" w:eastAsia="cs-CZ"/>
              </w:rPr>
              <w:t xml:space="preserve">interface for devices specified in requirements: </w:t>
            </w:r>
            <w:r w:rsidRPr="006343A1">
              <w:rPr>
                <w:lang w:val="en-GB" w:eastAsia="cs-CZ"/>
              </w:rPr>
              <w:t>90, 91, 92, 93, 94, 95, 96</w:t>
            </w:r>
          </w:p>
          <w:p w:rsidR="00DD596D" w:rsidRPr="006343A1" w:rsidRDefault="00DD596D" w:rsidP="00896A14">
            <w:pPr>
              <w:spacing w:before="100" w:beforeAutospacing="1" w:after="100" w:afterAutospacing="1" w:line="240" w:lineRule="auto"/>
              <w:rPr>
                <w:color w:val="000000"/>
                <w:lang w:val="en-GB" w:eastAsia="cs-CZ"/>
              </w:rPr>
            </w:pPr>
            <w:r w:rsidRPr="006343A1">
              <w:rPr>
                <w:lang w:val="en-GB" w:eastAsia="cs-CZ"/>
              </w:rPr>
              <w:t>The offer of specific vehicle types – truck and bus – will be marked by tenderer in the box “</w:t>
            </w:r>
            <w:r w:rsidRPr="006343A1">
              <w:rPr>
                <w:lang w:val="en-GB"/>
              </w:rPr>
              <w:t>comments – tenderer’s answers” including the reasons why these vehicle types are selected.</w:t>
            </w:r>
          </w:p>
        </w:tc>
        <w:tc>
          <w:tcPr>
            <w:tcW w:w="1250" w:type="dxa"/>
          </w:tcPr>
          <w:p w:rsidR="00DD596D" w:rsidRPr="006343A1" w:rsidRDefault="00DD596D" w:rsidP="00896A14">
            <w:pPr>
              <w:pStyle w:val="Brdtekstpaaflgende"/>
              <w:rPr>
                <w:sz w:val="22"/>
                <w:szCs w:val="22"/>
                <w:lang w:val="en-GB"/>
              </w:rPr>
            </w:pPr>
          </w:p>
        </w:tc>
        <w:tc>
          <w:tcPr>
            <w:tcW w:w="3035" w:type="dxa"/>
          </w:tcPr>
          <w:p w:rsidR="00DD596D" w:rsidRPr="006343A1" w:rsidRDefault="00DD596D" w:rsidP="00896A14">
            <w:pPr>
              <w:pStyle w:val="Brdtekstpaaflgende"/>
              <w:rPr>
                <w:sz w:val="22"/>
                <w:szCs w:val="22"/>
                <w:lang w:val="en-GB"/>
              </w:rPr>
            </w:pPr>
          </w:p>
        </w:tc>
      </w:tr>
      <w:tr w:rsidR="00DD596D" w:rsidRPr="006343A1" w:rsidTr="00896A14">
        <w:trPr>
          <w:trHeight w:val="714"/>
        </w:trPr>
        <w:tc>
          <w:tcPr>
            <w:tcW w:w="4777" w:type="dxa"/>
          </w:tcPr>
          <w:p w:rsidR="00DD596D" w:rsidRPr="006343A1" w:rsidRDefault="00DD596D" w:rsidP="00896A14">
            <w:pPr>
              <w:spacing w:before="100" w:beforeAutospacing="1" w:after="100" w:afterAutospacing="1" w:line="240" w:lineRule="auto"/>
              <w:rPr>
                <w:lang w:val="en-GB"/>
              </w:rPr>
            </w:pPr>
            <w:r w:rsidRPr="006343A1">
              <w:rPr>
                <w:b/>
                <w:bCs/>
                <w:lang w:val="en-GB"/>
              </w:rPr>
              <w:t>Requirement CDV 77:</w:t>
            </w:r>
            <w:r w:rsidRPr="006343A1">
              <w:rPr>
                <w:lang w:val="en-GB"/>
              </w:rPr>
              <w:t xml:space="preserve">                       </w:t>
            </w:r>
            <w:r w:rsidRPr="006343A1">
              <w:rPr>
                <w:b/>
                <w:bCs/>
                <w:lang w:val="en-GB"/>
              </w:rPr>
              <w:t>“</w:t>
            </w:r>
            <w:ins w:id="120" w:author="Jaroslav Zabensky" w:date="2014-08-11T12:49:00Z">
              <w:del w:id="121" w:author="Novotna" w:date="2014-08-11T16:06:00Z">
                <w:r w:rsidR="00AE6EC0" w:rsidRPr="006343A1" w:rsidDel="00870390">
                  <w:rPr>
                    <w:b/>
                    <w:bCs/>
                    <w:lang w:val="en-GB"/>
                  </w:rPr>
                  <w:delText xml:space="preserve"> </w:delText>
                </w:r>
              </w:del>
            </w:ins>
            <w:r w:rsidRPr="006343A1">
              <w:rPr>
                <w:b/>
                <w:bCs/>
                <w:lang w:val="en-GB"/>
              </w:rPr>
              <w:t>SHOULD”</w:t>
            </w:r>
          </w:p>
          <w:p w:rsidR="00DD596D" w:rsidRPr="006343A1" w:rsidRDefault="00DD596D" w:rsidP="00896A14">
            <w:pPr>
              <w:numPr>
                <w:ilvl w:val="0"/>
                <w:numId w:val="8"/>
              </w:numPr>
              <w:spacing w:before="100" w:beforeAutospacing="1" w:after="100" w:afterAutospacing="1" w:line="240" w:lineRule="auto"/>
              <w:rPr>
                <w:color w:val="000000"/>
                <w:lang w:val="en-GB" w:eastAsia="cs-CZ"/>
              </w:rPr>
            </w:pPr>
            <w:r w:rsidRPr="006343A1">
              <w:rPr>
                <w:color w:val="000000"/>
                <w:lang w:val="en-GB" w:eastAsia="cs-CZ"/>
              </w:rPr>
              <w:t>truck cabin modifiable to a bus cabin should be alternatively to requirement 76 an original cabin of a selected vehicle containing:</w:t>
            </w:r>
          </w:p>
          <w:p w:rsidR="00DD596D" w:rsidRPr="006343A1" w:rsidRDefault="00DD596D" w:rsidP="00896A14">
            <w:pPr>
              <w:numPr>
                <w:ilvl w:val="1"/>
                <w:numId w:val="8"/>
              </w:numPr>
              <w:spacing w:before="100" w:beforeAutospacing="1" w:after="100" w:afterAutospacing="1" w:line="240" w:lineRule="auto"/>
              <w:rPr>
                <w:color w:val="000000"/>
                <w:lang w:val="en-GB" w:eastAsia="cs-CZ"/>
              </w:rPr>
            </w:pPr>
            <w:r w:rsidRPr="006343A1">
              <w:rPr>
                <w:color w:val="000000"/>
                <w:lang w:val="en-GB" w:eastAsia="cs-CZ"/>
              </w:rPr>
              <w:t xml:space="preserve">dashboard with clocks, indicators, switches located as in a real vehicle  </w:t>
            </w:r>
          </w:p>
          <w:p w:rsidR="00DD596D" w:rsidRPr="006343A1" w:rsidRDefault="00DD596D" w:rsidP="00896A14">
            <w:pPr>
              <w:numPr>
                <w:ilvl w:val="1"/>
                <w:numId w:val="8"/>
              </w:numPr>
              <w:spacing w:before="100" w:beforeAutospacing="1" w:after="100" w:afterAutospacing="1" w:line="240" w:lineRule="auto"/>
              <w:rPr>
                <w:color w:val="000000"/>
                <w:lang w:val="en-GB" w:eastAsia="cs-CZ"/>
              </w:rPr>
            </w:pPr>
            <w:r w:rsidRPr="006343A1">
              <w:rPr>
                <w:color w:val="000000"/>
                <w:lang w:val="en-GB" w:eastAsia="cs-CZ"/>
              </w:rPr>
              <w:t xml:space="preserve">active steering wheel </w:t>
            </w:r>
          </w:p>
          <w:p w:rsidR="00DD596D" w:rsidRPr="006343A1" w:rsidRDefault="00DD596D" w:rsidP="00896A14">
            <w:pPr>
              <w:numPr>
                <w:ilvl w:val="1"/>
                <w:numId w:val="8"/>
              </w:numPr>
              <w:spacing w:before="100" w:beforeAutospacing="1" w:after="100" w:afterAutospacing="1" w:line="240" w:lineRule="auto"/>
              <w:rPr>
                <w:color w:val="000000"/>
                <w:lang w:val="en-GB" w:eastAsia="cs-CZ"/>
              </w:rPr>
            </w:pPr>
            <w:r w:rsidRPr="006343A1">
              <w:rPr>
                <w:color w:val="000000"/>
                <w:lang w:val="en-GB" w:eastAsia="cs-CZ"/>
              </w:rPr>
              <w:t xml:space="preserve">manual transmission </w:t>
            </w:r>
          </w:p>
          <w:p w:rsidR="00DD596D" w:rsidRPr="006343A1" w:rsidRDefault="00DD596D" w:rsidP="00896A14">
            <w:pPr>
              <w:numPr>
                <w:ilvl w:val="1"/>
                <w:numId w:val="8"/>
              </w:numPr>
              <w:spacing w:before="100" w:beforeAutospacing="1" w:after="100" w:afterAutospacing="1" w:line="240" w:lineRule="auto"/>
              <w:rPr>
                <w:color w:val="000000"/>
                <w:lang w:val="en-GB" w:eastAsia="cs-CZ"/>
              </w:rPr>
            </w:pPr>
            <w:r w:rsidRPr="006343A1">
              <w:rPr>
                <w:color w:val="000000"/>
                <w:lang w:val="en-GB" w:eastAsia="cs-CZ"/>
              </w:rPr>
              <w:t xml:space="preserve">automatic transmission </w:t>
            </w:r>
          </w:p>
          <w:p w:rsidR="00DD596D" w:rsidRPr="006343A1" w:rsidRDefault="00DD596D" w:rsidP="00896A14">
            <w:pPr>
              <w:numPr>
                <w:ilvl w:val="1"/>
                <w:numId w:val="8"/>
              </w:numPr>
              <w:spacing w:before="100" w:beforeAutospacing="1" w:after="100" w:afterAutospacing="1" w:line="240" w:lineRule="auto"/>
              <w:rPr>
                <w:color w:val="000000"/>
                <w:lang w:val="en-GB" w:eastAsia="cs-CZ"/>
              </w:rPr>
            </w:pPr>
            <w:r w:rsidRPr="006343A1">
              <w:rPr>
                <w:color w:val="000000"/>
                <w:lang w:val="en-GB" w:eastAsia="cs-CZ"/>
              </w:rPr>
              <w:t>pedals</w:t>
            </w:r>
          </w:p>
          <w:p w:rsidR="00DD596D" w:rsidRPr="006343A1" w:rsidRDefault="00DD596D" w:rsidP="00896A14">
            <w:pPr>
              <w:numPr>
                <w:ilvl w:val="1"/>
                <w:numId w:val="8"/>
              </w:numPr>
              <w:spacing w:before="100" w:beforeAutospacing="1" w:after="100" w:afterAutospacing="1" w:line="240" w:lineRule="auto"/>
              <w:rPr>
                <w:color w:val="000000"/>
                <w:lang w:val="en-GB" w:eastAsia="cs-CZ"/>
              </w:rPr>
            </w:pPr>
            <w:r w:rsidRPr="006343A1">
              <w:rPr>
                <w:color w:val="000000"/>
                <w:lang w:val="en-GB" w:eastAsia="cs-CZ"/>
              </w:rPr>
              <w:t xml:space="preserve">driver and front passenger seat </w:t>
            </w:r>
          </w:p>
          <w:p w:rsidR="00DD596D" w:rsidRPr="006343A1" w:rsidRDefault="00DD596D" w:rsidP="00896A14">
            <w:pPr>
              <w:numPr>
                <w:ilvl w:val="1"/>
                <w:numId w:val="8"/>
              </w:numPr>
              <w:spacing w:before="100" w:beforeAutospacing="1" w:after="100" w:afterAutospacing="1" w:line="240" w:lineRule="auto"/>
              <w:rPr>
                <w:color w:val="000000"/>
                <w:lang w:val="en-GB" w:eastAsia="cs-CZ"/>
              </w:rPr>
            </w:pPr>
            <w:r w:rsidRPr="006343A1">
              <w:rPr>
                <w:color w:val="000000"/>
                <w:lang w:val="en-GB" w:eastAsia="cs-CZ"/>
              </w:rPr>
              <w:t xml:space="preserve">communication device </w:t>
            </w:r>
          </w:p>
          <w:p w:rsidR="00DD596D" w:rsidRPr="006343A1" w:rsidRDefault="00DD596D" w:rsidP="00896A14">
            <w:pPr>
              <w:numPr>
                <w:ilvl w:val="1"/>
                <w:numId w:val="8"/>
              </w:numPr>
              <w:spacing w:before="100" w:beforeAutospacing="1" w:after="100" w:afterAutospacing="1" w:line="240" w:lineRule="auto"/>
              <w:rPr>
                <w:color w:val="000000"/>
                <w:lang w:val="en-GB" w:eastAsia="cs-CZ"/>
              </w:rPr>
            </w:pPr>
            <w:r w:rsidRPr="006343A1">
              <w:rPr>
                <w:color w:val="000000"/>
                <w:lang w:val="en-GB" w:eastAsia="cs-CZ"/>
              </w:rPr>
              <w:t xml:space="preserve">cabin sound distribution </w:t>
            </w:r>
          </w:p>
          <w:p w:rsidR="00DD596D" w:rsidRPr="006343A1" w:rsidRDefault="00DD596D" w:rsidP="00896A14">
            <w:pPr>
              <w:numPr>
                <w:ilvl w:val="1"/>
                <w:numId w:val="8"/>
              </w:numPr>
              <w:spacing w:before="100" w:beforeAutospacing="1" w:after="100" w:afterAutospacing="1" w:line="240" w:lineRule="auto"/>
              <w:rPr>
                <w:color w:val="000000"/>
                <w:lang w:val="en-GB" w:eastAsia="cs-CZ"/>
              </w:rPr>
            </w:pPr>
            <w:r w:rsidRPr="006343A1">
              <w:rPr>
                <w:color w:val="000000"/>
                <w:lang w:val="en-GB" w:eastAsia="cs-CZ"/>
              </w:rPr>
              <w:t xml:space="preserve">interface for devices specified in requirements: </w:t>
            </w:r>
            <w:r w:rsidRPr="006343A1">
              <w:rPr>
                <w:lang w:val="en-GB" w:eastAsia="cs-CZ"/>
              </w:rPr>
              <w:t>90, 91, 92, 93, 94, 95, 96</w:t>
            </w:r>
          </w:p>
          <w:p w:rsidR="00DD596D" w:rsidRPr="006343A1" w:rsidRDefault="00DD596D" w:rsidP="00896A14">
            <w:pPr>
              <w:spacing w:before="100" w:beforeAutospacing="1" w:after="100" w:afterAutospacing="1" w:line="240" w:lineRule="auto"/>
              <w:rPr>
                <w:color w:val="000000"/>
                <w:lang w:val="en-GB" w:eastAsia="cs-CZ"/>
              </w:rPr>
            </w:pPr>
            <w:r w:rsidRPr="006343A1">
              <w:rPr>
                <w:lang w:val="en-GB" w:eastAsia="cs-CZ"/>
              </w:rPr>
              <w:t>The offer of specific vehicle types – truck and bus – will be marked by tenderer in the box “</w:t>
            </w:r>
            <w:r w:rsidRPr="006343A1">
              <w:rPr>
                <w:lang w:val="en-GB"/>
              </w:rPr>
              <w:t xml:space="preserve">comments </w:t>
            </w:r>
            <w:r w:rsidRPr="006343A1">
              <w:rPr>
                <w:lang w:val="en-GB"/>
              </w:rPr>
              <w:lastRenderedPageBreak/>
              <w:t>– tenderer’s answers” including the reasons why these vehicle types are selected.</w:t>
            </w:r>
          </w:p>
        </w:tc>
        <w:tc>
          <w:tcPr>
            <w:tcW w:w="1250" w:type="dxa"/>
          </w:tcPr>
          <w:p w:rsidR="00DD596D" w:rsidRPr="006343A1" w:rsidRDefault="00DD596D" w:rsidP="00896A14">
            <w:pPr>
              <w:pStyle w:val="Brdtekstpaaflgende"/>
              <w:rPr>
                <w:sz w:val="22"/>
                <w:szCs w:val="22"/>
                <w:lang w:val="en-GB"/>
              </w:rPr>
            </w:pPr>
          </w:p>
        </w:tc>
        <w:tc>
          <w:tcPr>
            <w:tcW w:w="3035" w:type="dxa"/>
          </w:tcPr>
          <w:p w:rsidR="00DD596D" w:rsidRPr="006343A1" w:rsidRDefault="00DD596D" w:rsidP="00896A14">
            <w:pPr>
              <w:pStyle w:val="Brdtekstpaaflgende"/>
              <w:rPr>
                <w:sz w:val="22"/>
                <w:szCs w:val="22"/>
                <w:lang w:val="en-GB"/>
              </w:rPr>
            </w:pPr>
          </w:p>
        </w:tc>
      </w:tr>
      <w:tr w:rsidR="00DD596D" w:rsidRPr="006343A1" w:rsidTr="00896A14">
        <w:trPr>
          <w:trHeight w:val="1013"/>
        </w:trPr>
        <w:tc>
          <w:tcPr>
            <w:tcW w:w="4777" w:type="dxa"/>
          </w:tcPr>
          <w:p w:rsidR="00DD596D" w:rsidRPr="006343A1" w:rsidRDefault="00DD596D" w:rsidP="00896A14">
            <w:pPr>
              <w:rPr>
                <w:lang w:val="en-GB"/>
              </w:rPr>
            </w:pPr>
            <w:r w:rsidRPr="006343A1">
              <w:rPr>
                <w:b/>
                <w:bCs/>
                <w:lang w:val="en-GB"/>
              </w:rPr>
              <w:lastRenderedPageBreak/>
              <w:t>Requirement CDV 78:</w:t>
            </w:r>
            <w:r w:rsidRPr="006343A1">
              <w:rPr>
                <w:lang w:val="en-GB"/>
              </w:rPr>
              <w:t xml:space="preserve">                            </w:t>
            </w:r>
            <w:r w:rsidRPr="006343A1">
              <w:rPr>
                <w:b/>
                <w:bCs/>
                <w:lang w:val="en-GB"/>
              </w:rPr>
              <w:t>“MUST”</w:t>
            </w:r>
          </w:p>
          <w:p w:rsidR="00DD596D" w:rsidRPr="006343A1" w:rsidRDefault="00DD596D" w:rsidP="00870390">
            <w:pPr>
              <w:rPr>
                <w:i/>
                <w:iCs/>
                <w:lang w:val="en-GB"/>
              </w:rPr>
            </w:pPr>
            <w:r w:rsidRPr="006343A1">
              <w:rPr>
                <w:color w:val="000000"/>
                <w:lang w:val="en-GB" w:eastAsia="cs-CZ"/>
              </w:rPr>
              <w:t xml:space="preserve">Cabin (original CDV 77 or generic CDV 76) must be generically equipped with a dashboard with clocks, indicators, switches, etc. Speedometer, tachometer and other gauges and indicators of the dashboard will be displayed on an integrated monitor, so that it could be possible to modify them for research purposes. An alternative may be real components on the dashboard, where the dashboard indicators and components are completely identical to the dashboard of a real vehicle and a monitor replacing the real indicators is not used. It is possible to combine the equipment of the dashboard with real as well as generic indicators, such as an integrated monitor. </w:t>
            </w:r>
            <w:del w:id="122" w:author="Jaroslav Zabensky" w:date="2014-08-11T12:52:00Z">
              <w:r w:rsidRPr="006343A1" w:rsidDel="006352B3">
                <w:rPr>
                  <w:color w:val="000000"/>
                  <w:lang w:val="en-GB" w:eastAsia="cs-CZ"/>
                </w:rPr>
                <w:delText xml:space="preserve"> </w:delText>
              </w:r>
            </w:del>
          </w:p>
        </w:tc>
        <w:tc>
          <w:tcPr>
            <w:tcW w:w="1250" w:type="dxa"/>
          </w:tcPr>
          <w:p w:rsidR="00DD596D" w:rsidRPr="006343A1" w:rsidRDefault="00DD596D" w:rsidP="00896A14">
            <w:pPr>
              <w:pStyle w:val="Brdtekstpaaflgende"/>
              <w:rPr>
                <w:sz w:val="22"/>
                <w:szCs w:val="22"/>
                <w:lang w:val="en-GB"/>
              </w:rPr>
            </w:pPr>
          </w:p>
        </w:tc>
        <w:tc>
          <w:tcPr>
            <w:tcW w:w="3035"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777" w:type="dxa"/>
          </w:tcPr>
          <w:p w:rsidR="00DD596D" w:rsidRPr="006343A1" w:rsidRDefault="00DD596D" w:rsidP="00896A14">
            <w:pPr>
              <w:rPr>
                <w:lang w:val="en-GB"/>
              </w:rPr>
            </w:pPr>
            <w:r w:rsidRPr="006343A1">
              <w:rPr>
                <w:b/>
                <w:bCs/>
                <w:lang w:val="en-GB"/>
              </w:rPr>
              <w:t>Requirement CDV 79:</w:t>
            </w:r>
            <w:r w:rsidRPr="006343A1">
              <w:rPr>
                <w:lang w:val="en-GB"/>
              </w:rPr>
              <w:t xml:space="preserve">                            </w:t>
            </w:r>
            <w:r w:rsidRPr="006343A1">
              <w:rPr>
                <w:b/>
                <w:bCs/>
                <w:lang w:val="en-GB"/>
              </w:rPr>
              <w:t>“MUST”</w:t>
            </w:r>
          </w:p>
          <w:p w:rsidR="00DD596D" w:rsidRPr="006343A1" w:rsidRDefault="00DD596D" w:rsidP="00AE6EC0">
            <w:pPr>
              <w:rPr>
                <w:lang w:val="en-GB"/>
              </w:rPr>
            </w:pPr>
            <w:r w:rsidRPr="006343A1">
              <w:rPr>
                <w:lang w:val="en-GB"/>
              </w:rPr>
              <w:t>The cabin (generic and original) must include a passenger seat.</w:t>
            </w:r>
          </w:p>
        </w:tc>
        <w:tc>
          <w:tcPr>
            <w:tcW w:w="1250" w:type="dxa"/>
          </w:tcPr>
          <w:p w:rsidR="00DD596D" w:rsidRPr="006343A1" w:rsidRDefault="00DD596D" w:rsidP="00896A14">
            <w:pPr>
              <w:pStyle w:val="Brdtekstpaaflgende"/>
              <w:rPr>
                <w:sz w:val="22"/>
                <w:szCs w:val="22"/>
                <w:lang w:val="en-GB"/>
              </w:rPr>
            </w:pPr>
          </w:p>
        </w:tc>
        <w:tc>
          <w:tcPr>
            <w:tcW w:w="3035"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777" w:type="dxa"/>
          </w:tcPr>
          <w:p w:rsidR="00DD596D" w:rsidRPr="006343A1" w:rsidRDefault="00DD596D" w:rsidP="00896A14">
            <w:pPr>
              <w:rPr>
                <w:lang w:val="en-GB"/>
              </w:rPr>
            </w:pPr>
            <w:r w:rsidRPr="006343A1">
              <w:rPr>
                <w:b/>
                <w:bCs/>
                <w:lang w:val="en-GB"/>
              </w:rPr>
              <w:t xml:space="preserve">Requirement CDV 80: </w:t>
            </w:r>
            <w:r w:rsidRPr="006343A1">
              <w:rPr>
                <w:lang w:val="en-GB"/>
              </w:rPr>
              <w:t xml:space="preserve">   </w:t>
            </w:r>
            <w:r>
              <w:rPr>
                <w:lang w:val="en-GB"/>
              </w:rPr>
              <w:t xml:space="preserve"> </w:t>
            </w:r>
            <w:r w:rsidRPr="006343A1">
              <w:rPr>
                <w:lang w:val="en-GB"/>
              </w:rPr>
              <w:t xml:space="preserve">                       </w:t>
            </w:r>
            <w:r w:rsidRPr="006343A1">
              <w:rPr>
                <w:b/>
                <w:bCs/>
                <w:lang w:val="en-GB"/>
              </w:rPr>
              <w:t>“MUST”</w:t>
            </w:r>
          </w:p>
          <w:p w:rsidR="00DD596D" w:rsidRPr="006343A1" w:rsidRDefault="00DD596D" w:rsidP="00AE6EC0">
            <w:pPr>
              <w:rPr>
                <w:lang w:val="en-GB"/>
              </w:rPr>
            </w:pPr>
            <w:r w:rsidRPr="006343A1">
              <w:rPr>
                <w:lang w:val="en-GB"/>
              </w:rPr>
              <w:t>The cabin (generic and original) must</w:t>
            </w:r>
            <w:r w:rsidRPr="006343A1">
              <w:rPr>
                <w:i/>
                <w:lang w:val="en-GB"/>
              </w:rPr>
              <w:t xml:space="preserve"> </w:t>
            </w:r>
            <w:r w:rsidRPr="006343A1">
              <w:rPr>
                <w:lang w:val="en-GB"/>
              </w:rPr>
              <w:t>have pedals and gear levers for manual transmission modifiable to automatic transmission</w:t>
            </w:r>
          </w:p>
        </w:tc>
        <w:tc>
          <w:tcPr>
            <w:tcW w:w="1250" w:type="dxa"/>
          </w:tcPr>
          <w:p w:rsidR="00DD596D" w:rsidRPr="006343A1" w:rsidRDefault="00DD596D" w:rsidP="00896A14">
            <w:pPr>
              <w:pStyle w:val="Brdtekstpaaflgende"/>
              <w:rPr>
                <w:sz w:val="22"/>
                <w:szCs w:val="22"/>
                <w:lang w:val="en-GB"/>
              </w:rPr>
            </w:pPr>
          </w:p>
        </w:tc>
        <w:tc>
          <w:tcPr>
            <w:tcW w:w="3035"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777" w:type="dxa"/>
          </w:tcPr>
          <w:p w:rsidR="00DD596D" w:rsidRPr="006343A1" w:rsidDel="00870390" w:rsidRDefault="00DD596D" w:rsidP="00896A14">
            <w:pPr>
              <w:tabs>
                <w:tab w:val="left" w:pos="1503"/>
              </w:tabs>
              <w:rPr>
                <w:del w:id="123" w:author="Novotna" w:date="2014-08-11T16:13:00Z"/>
                <w:b/>
                <w:bCs/>
                <w:lang w:val="en-GB"/>
              </w:rPr>
            </w:pPr>
            <w:del w:id="124" w:author="Novotna" w:date="2014-08-11T16:13:00Z">
              <w:r w:rsidRPr="006343A1" w:rsidDel="00870390">
                <w:rPr>
                  <w:b/>
                  <w:bCs/>
                  <w:lang w:val="en-GB"/>
                </w:rPr>
                <w:delText xml:space="preserve">Requirement CDV 81:      </w:delText>
              </w:r>
              <w:r w:rsidDel="00870390">
                <w:rPr>
                  <w:b/>
                  <w:bCs/>
                  <w:lang w:val="en-GB"/>
                </w:rPr>
                <w:delText xml:space="preserve"> </w:delText>
              </w:r>
              <w:r w:rsidRPr="006343A1" w:rsidDel="00870390">
                <w:rPr>
                  <w:b/>
                  <w:bCs/>
                  <w:lang w:val="en-GB"/>
                </w:rPr>
                <w:delText xml:space="preserve">                     “MUST”</w:delText>
              </w:r>
            </w:del>
          </w:p>
          <w:p w:rsidR="00DD596D" w:rsidRPr="006343A1" w:rsidDel="00870390" w:rsidRDefault="00DD596D" w:rsidP="00896A14">
            <w:pPr>
              <w:tabs>
                <w:tab w:val="left" w:pos="1503"/>
              </w:tabs>
              <w:rPr>
                <w:del w:id="125" w:author="Novotna" w:date="2014-08-11T16:13:00Z"/>
                <w:bCs/>
                <w:lang w:val="en-GB"/>
              </w:rPr>
            </w:pPr>
            <w:del w:id="126" w:author="Novotna" w:date="2014-08-11T16:13:00Z">
              <w:r w:rsidRPr="006343A1" w:rsidDel="00870390">
                <w:rPr>
                  <w:highlight w:val="yellow"/>
                  <w:lang w:val="en-GB"/>
                </w:rPr>
                <w:delText>[</w:delText>
              </w:r>
              <w:r w:rsidRPr="006343A1" w:rsidDel="00870390">
                <w:rPr>
                  <w:i/>
                  <w:highlight w:val="yellow"/>
                  <w:lang w:val="en-GB"/>
                </w:rPr>
                <w:delText xml:space="preserve">only </w:delText>
              </w:r>
              <w:r w:rsidRPr="00EC0E72" w:rsidDel="00870390">
                <w:rPr>
                  <w:i/>
                  <w:highlight w:val="yellow"/>
                  <w:lang w:val="en-GB"/>
                </w:rPr>
                <w:delText xml:space="preserve">applicable for </w:delText>
              </w:r>
              <w:r w:rsidRPr="00EC0E72" w:rsidDel="00870390">
                <w:rPr>
                  <w:b/>
                  <w:bCs/>
                  <w:i/>
                  <w:highlight w:val="yellow"/>
                  <w:lang w:val="en-GB"/>
                </w:rPr>
                <w:delText xml:space="preserve"> Bus SIM</w:delText>
              </w:r>
              <w:r w:rsidRPr="006343A1" w:rsidDel="00870390">
                <w:rPr>
                  <w:b/>
                  <w:bCs/>
                  <w:highlight w:val="yellow"/>
                  <w:lang w:val="en-GB"/>
                </w:rPr>
                <w:delText>]</w:delText>
              </w:r>
            </w:del>
          </w:p>
          <w:p w:rsidR="00DD596D" w:rsidRPr="006343A1" w:rsidDel="00870390" w:rsidRDefault="00DD596D" w:rsidP="00896A14">
            <w:pPr>
              <w:tabs>
                <w:tab w:val="left" w:pos="1503"/>
              </w:tabs>
              <w:rPr>
                <w:del w:id="127" w:author="Novotna" w:date="2014-08-11T16:13:00Z"/>
                <w:bCs/>
                <w:lang w:val="en-GB"/>
              </w:rPr>
            </w:pPr>
            <w:del w:id="128" w:author="Novotna" w:date="2014-08-11T16:13:00Z">
              <w:r w:rsidRPr="006343A1" w:rsidDel="00870390">
                <w:rPr>
                  <w:bCs/>
                  <w:lang w:val="en-GB"/>
                </w:rPr>
                <w:delText>In the cabin, an LCD panel must be installed behind the driver and passenger. This panel will show the rear area of a bus. Video sequences of rear parts of bus interiors recorded by a video camera will be run. These scenes must be possible to be played manually from the operator’s centre. In addition, it must be possible to preselect and run possible situations on the basis of the current driver’s location in traffic synchronised with a current traffic situation.</w:delText>
              </w:r>
            </w:del>
          </w:p>
          <w:p w:rsidR="007D7FB5" w:rsidDel="00870390" w:rsidRDefault="00DD596D" w:rsidP="00896A14">
            <w:pPr>
              <w:tabs>
                <w:tab w:val="left" w:pos="1503"/>
              </w:tabs>
              <w:rPr>
                <w:ins w:id="129" w:author="Jaroslav Zabensky" w:date="2014-08-08T15:16:00Z"/>
                <w:del w:id="130" w:author="Novotna" w:date="2014-08-11T16:13:00Z"/>
                <w:bCs/>
                <w:lang w:val="en-GB"/>
              </w:rPr>
            </w:pPr>
            <w:del w:id="131" w:author="Novotna" w:date="2014-08-11T16:13:00Z">
              <w:r w:rsidRPr="006343A1" w:rsidDel="00870390">
                <w:rPr>
                  <w:bCs/>
                  <w:lang w:val="en-GB"/>
                </w:rPr>
                <w:delText xml:space="preserve">In case this LCD panel with video sequences behind the driver is active, it will be necessary to adequately display the view of the rear part of the vehicle in the rear view mirror. </w:delText>
              </w:r>
            </w:del>
          </w:p>
          <w:p w:rsidR="007D7FB5" w:rsidRPr="007D7FB5" w:rsidDel="00870390" w:rsidRDefault="007D7FB5" w:rsidP="00870390">
            <w:pPr>
              <w:rPr>
                <w:ins w:id="132" w:author="Jaroslav Zabensky" w:date="2014-08-08T15:16:00Z"/>
                <w:del w:id="133" w:author="Novotna" w:date="2014-08-11T16:13:00Z"/>
                <w:lang w:val="en-GB"/>
              </w:rPr>
            </w:pPr>
          </w:p>
          <w:p w:rsidR="007D7FB5" w:rsidRPr="007D7FB5" w:rsidDel="00870390" w:rsidRDefault="007D7FB5" w:rsidP="00870390">
            <w:pPr>
              <w:rPr>
                <w:ins w:id="134" w:author="Jaroslav Zabensky" w:date="2014-08-08T15:16:00Z"/>
                <w:del w:id="135" w:author="Novotna" w:date="2014-08-11T16:13:00Z"/>
                <w:lang w:val="en-GB"/>
              </w:rPr>
            </w:pPr>
          </w:p>
          <w:p w:rsidR="007D7FB5" w:rsidRPr="007D7FB5" w:rsidDel="00870390" w:rsidRDefault="007D7FB5" w:rsidP="00870390">
            <w:pPr>
              <w:rPr>
                <w:ins w:id="136" w:author="Jaroslav Zabensky" w:date="2014-08-08T15:16:00Z"/>
                <w:del w:id="137" w:author="Novotna" w:date="2014-08-11T16:13:00Z"/>
                <w:lang w:val="en-GB"/>
              </w:rPr>
            </w:pPr>
          </w:p>
          <w:p w:rsidR="00DD596D" w:rsidRPr="007D7FB5" w:rsidDel="00870390" w:rsidRDefault="00DD596D" w:rsidP="00870390">
            <w:pPr>
              <w:jc w:val="center"/>
              <w:rPr>
                <w:del w:id="138" w:author="Novotna" w:date="2014-08-11T16:13:00Z"/>
                <w:lang w:val="en-GB"/>
              </w:rPr>
            </w:pPr>
          </w:p>
          <w:p w:rsidR="00DD596D" w:rsidRPr="006343A1" w:rsidRDefault="00DD596D" w:rsidP="00896A14">
            <w:pPr>
              <w:tabs>
                <w:tab w:val="left" w:pos="1503"/>
              </w:tabs>
              <w:rPr>
                <w:bCs/>
                <w:lang w:val="en-GB"/>
              </w:rPr>
            </w:pPr>
            <w:del w:id="139" w:author="Novotna" w:date="2014-08-11T16:13:00Z">
              <w:r w:rsidRPr="006343A1" w:rsidDel="00870390">
                <w:rPr>
                  <w:bCs/>
                  <w:lang w:val="en-GB"/>
                </w:rPr>
                <w:delText xml:space="preserve">At the moment when this LCD panel behind the driver is inactive, i.e. the video sequences of the rear part of the vehicle are not displayed, the rear view mirror will </w:delText>
              </w:r>
              <w:r w:rsidDel="00870390">
                <w:rPr>
                  <w:bCs/>
                  <w:lang w:val="en-GB"/>
                </w:rPr>
                <w:delText>(</w:delText>
              </w:r>
              <w:r w:rsidRPr="006343A1" w:rsidDel="00870390">
                <w:rPr>
                  <w:bCs/>
                  <w:lang w:val="en-GB"/>
                </w:rPr>
                <w:delText>graphically</w:delText>
              </w:r>
              <w:r w:rsidDel="00870390">
                <w:rPr>
                  <w:bCs/>
                  <w:lang w:val="en-GB"/>
                </w:rPr>
                <w:delText>)</w:delText>
              </w:r>
              <w:r w:rsidRPr="006343A1" w:rsidDel="00870390">
                <w:rPr>
                  <w:bCs/>
                  <w:lang w:val="en-GB"/>
                </w:rPr>
                <w:delText xml:space="preserve"> display the rear part of the bus designed for passengers and current traffic situation outside the vehicle windows.</w:delText>
              </w:r>
            </w:del>
            <w:del w:id="140" w:author="Jaroslav Zabensky" w:date="2014-08-08T14:45:00Z">
              <w:r w:rsidRPr="006343A1" w:rsidDel="00D72571">
                <w:rPr>
                  <w:lang w:val="en-GB"/>
                </w:rPr>
                <w:delText xml:space="preserve"> </w:delText>
              </w:r>
            </w:del>
          </w:p>
        </w:tc>
        <w:tc>
          <w:tcPr>
            <w:tcW w:w="1250" w:type="dxa"/>
          </w:tcPr>
          <w:p w:rsidR="00DD596D" w:rsidRPr="006343A1" w:rsidRDefault="00DD596D" w:rsidP="00896A14">
            <w:pPr>
              <w:pStyle w:val="Brdtekstpaaflgende"/>
              <w:rPr>
                <w:sz w:val="22"/>
                <w:szCs w:val="22"/>
                <w:lang w:val="en-GB"/>
              </w:rPr>
            </w:pPr>
          </w:p>
        </w:tc>
        <w:tc>
          <w:tcPr>
            <w:tcW w:w="3035"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777" w:type="dxa"/>
          </w:tcPr>
          <w:p w:rsidR="00DD596D" w:rsidRPr="006343A1" w:rsidRDefault="00DD596D" w:rsidP="00896A14">
            <w:pPr>
              <w:rPr>
                <w:lang w:val="en-GB"/>
              </w:rPr>
            </w:pPr>
            <w:r w:rsidRPr="006343A1">
              <w:rPr>
                <w:b/>
                <w:bCs/>
                <w:lang w:val="en-GB"/>
              </w:rPr>
              <w:lastRenderedPageBreak/>
              <w:t>Requirement CDV 82:</w:t>
            </w:r>
            <w:r w:rsidRPr="006343A1">
              <w:rPr>
                <w:lang w:val="en-GB"/>
              </w:rPr>
              <w:t xml:space="preserve">                            </w:t>
            </w:r>
            <w:r w:rsidRPr="006343A1">
              <w:rPr>
                <w:b/>
                <w:bCs/>
                <w:lang w:val="en-GB"/>
              </w:rPr>
              <w:t>“MUST”</w:t>
            </w:r>
          </w:p>
          <w:p w:rsidR="00DD596D" w:rsidRPr="006343A1" w:rsidRDefault="00DD596D" w:rsidP="00EC7DCE">
            <w:pPr>
              <w:rPr>
                <w:lang w:val="en-GB"/>
              </w:rPr>
            </w:pPr>
            <w:r w:rsidRPr="006343A1">
              <w:rPr>
                <w:lang w:val="en-GB"/>
              </w:rPr>
              <w:t xml:space="preserve">the position/state of all driver inputs required to drive the vehicle must be available and logged. </w:t>
            </w:r>
            <w:ins w:id="141" w:author="Zaoral" w:date="2014-08-12T13:49:00Z">
              <w:r w:rsidR="00244604">
                <w:rPr>
                  <w:lang w:val="en-GB"/>
                </w:rPr>
                <w:t>It</w:t>
              </w:r>
            </w:ins>
            <w:del w:id="142" w:author="Zaoral" w:date="2014-08-12T13:48:00Z">
              <w:r w:rsidRPr="006343A1" w:rsidDel="00244604">
                <w:rPr>
                  <w:lang w:val="en-GB"/>
                </w:rPr>
                <w:delText>Hey</w:delText>
              </w:r>
            </w:del>
            <w:r w:rsidRPr="006343A1">
              <w:rPr>
                <w:lang w:val="en-GB"/>
              </w:rPr>
              <w:t xml:space="preserve"> concern</w:t>
            </w:r>
            <w:ins w:id="143" w:author="Zaoral" w:date="2014-08-12T13:49:00Z">
              <w:r w:rsidR="00244604">
                <w:rPr>
                  <w:lang w:val="en-GB"/>
                </w:rPr>
                <w:t>s</w:t>
              </w:r>
            </w:ins>
            <w:r w:rsidRPr="006343A1">
              <w:rPr>
                <w:lang w:val="en-GB"/>
              </w:rPr>
              <w:t xml:space="preserve"> recording of activity of all pedals, hand brake, gear changing, indicators</w:t>
            </w:r>
            <w:del w:id="144" w:author="Novotna" w:date="2014-08-11T16:21:00Z">
              <w:r w:rsidRPr="006343A1" w:rsidDel="00EC7DCE">
                <w:rPr>
                  <w:lang w:val="en-GB"/>
                </w:rPr>
                <w:delText>, air conditioning, heating,</w:delText>
              </w:r>
            </w:del>
            <w:r w:rsidRPr="006343A1">
              <w:rPr>
                <w:lang w:val="en-GB"/>
              </w:rPr>
              <w:t xml:space="preserve"> low and high beam, wipers activation, horn use, and other relevant </w:t>
            </w:r>
            <w:proofErr w:type="spellStart"/>
            <w:r w:rsidRPr="006343A1">
              <w:rPr>
                <w:lang w:val="en-GB"/>
              </w:rPr>
              <w:t>controls.</w:t>
            </w:r>
            <w:del w:id="145" w:author="Jaroslav Zabensky" w:date="2014-08-11T12:53:00Z">
              <w:r w:rsidRPr="006343A1" w:rsidDel="006352B3">
                <w:rPr>
                  <w:lang w:val="en-GB"/>
                </w:rPr>
                <w:delText xml:space="preserve"> </w:delText>
              </w:r>
            </w:del>
            <w:del w:id="146" w:author="Novotna" w:date="2014-08-11T16:21:00Z">
              <w:r w:rsidRPr="006343A1" w:rsidDel="00EC7DCE">
                <w:rPr>
                  <w:lang w:val="en-GB"/>
                </w:rPr>
                <w:delText xml:space="preserve">Door opening button must be recorded in the case of bus simulator. </w:delText>
              </w:r>
            </w:del>
            <w:r w:rsidRPr="006343A1">
              <w:rPr>
                <w:lang w:val="en-GB"/>
              </w:rPr>
              <w:t>Signals</w:t>
            </w:r>
            <w:proofErr w:type="spellEnd"/>
            <w:r w:rsidRPr="006343A1">
              <w:rPr>
                <w:lang w:val="en-GB"/>
              </w:rPr>
              <w:t xml:space="preserve"> must be recorded synchronized with other simulation data.</w:t>
            </w:r>
          </w:p>
        </w:tc>
        <w:tc>
          <w:tcPr>
            <w:tcW w:w="1250" w:type="dxa"/>
          </w:tcPr>
          <w:p w:rsidR="00DD596D" w:rsidRPr="006343A1" w:rsidRDefault="00DD596D" w:rsidP="00896A14">
            <w:pPr>
              <w:pStyle w:val="Brdtekstpaaflgende"/>
              <w:rPr>
                <w:sz w:val="22"/>
                <w:szCs w:val="22"/>
                <w:lang w:val="en-GB"/>
              </w:rPr>
            </w:pPr>
          </w:p>
        </w:tc>
        <w:tc>
          <w:tcPr>
            <w:tcW w:w="3035"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777" w:type="dxa"/>
          </w:tcPr>
          <w:p w:rsidR="00DD596D" w:rsidRPr="006343A1" w:rsidRDefault="00DD596D" w:rsidP="00896A14">
            <w:pPr>
              <w:rPr>
                <w:lang w:val="en-GB"/>
              </w:rPr>
            </w:pPr>
            <w:r w:rsidRPr="006343A1">
              <w:rPr>
                <w:b/>
                <w:bCs/>
                <w:lang w:val="en-GB"/>
              </w:rPr>
              <w:t>Requirement CDV 83:</w:t>
            </w:r>
            <w:r w:rsidRPr="006343A1">
              <w:rPr>
                <w:lang w:val="en-GB"/>
              </w:rPr>
              <w:t xml:space="preserve">           </w:t>
            </w:r>
            <w:r>
              <w:rPr>
                <w:lang w:val="en-GB"/>
              </w:rPr>
              <w:t xml:space="preserve"> </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The simulator must include a high performance force feedback steering wheel, which uses input from the vehicle dynamics model to reproduce the torque felt by the driver in the steering wheel. The maximum torques of the feed-back motor must be larger than 15 Nm.</w:t>
            </w:r>
          </w:p>
        </w:tc>
        <w:tc>
          <w:tcPr>
            <w:tcW w:w="1250" w:type="dxa"/>
          </w:tcPr>
          <w:p w:rsidR="00DD596D" w:rsidRPr="006343A1" w:rsidRDefault="00DD596D" w:rsidP="00896A14">
            <w:pPr>
              <w:pStyle w:val="Brdtekstpaaflgende"/>
              <w:rPr>
                <w:sz w:val="22"/>
                <w:szCs w:val="22"/>
                <w:lang w:val="en-GB"/>
              </w:rPr>
            </w:pPr>
          </w:p>
        </w:tc>
        <w:tc>
          <w:tcPr>
            <w:tcW w:w="3035"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777" w:type="dxa"/>
          </w:tcPr>
          <w:p w:rsidR="00DD596D" w:rsidRPr="006343A1" w:rsidRDefault="00DD596D" w:rsidP="00896A14">
            <w:pPr>
              <w:rPr>
                <w:lang w:val="en-GB"/>
              </w:rPr>
            </w:pPr>
            <w:r w:rsidRPr="006343A1">
              <w:rPr>
                <w:b/>
                <w:bCs/>
                <w:lang w:val="en-GB"/>
              </w:rPr>
              <w:t>Requirement CDV 84:</w:t>
            </w:r>
            <w:r w:rsidRPr="006343A1">
              <w:rPr>
                <w:lang w:val="en-GB"/>
              </w:rPr>
              <w:t xml:space="preserve">            </w:t>
            </w:r>
            <w:r>
              <w:rPr>
                <w:lang w:val="en-GB"/>
              </w:rPr>
              <w:t xml:space="preserve"> </w:t>
            </w:r>
            <w:r w:rsidRPr="006343A1">
              <w:rPr>
                <w:lang w:val="en-GB"/>
              </w:rPr>
              <w:t xml:space="preserve">               </w:t>
            </w:r>
            <w:r w:rsidRPr="006343A1">
              <w:rPr>
                <w:b/>
                <w:bCs/>
                <w:lang w:val="en-GB"/>
              </w:rPr>
              <w:t>“MUST”</w:t>
            </w:r>
          </w:p>
          <w:p w:rsidR="00DD596D" w:rsidRPr="006343A1" w:rsidRDefault="00DD596D" w:rsidP="00EC7DCE">
            <w:pPr>
              <w:spacing w:line="280" w:lineRule="atLeast"/>
              <w:jc w:val="both"/>
              <w:rPr>
                <w:lang w:val="en-GB"/>
              </w:rPr>
            </w:pPr>
            <w:r w:rsidRPr="006343A1">
              <w:rPr>
                <w:lang w:val="en-GB"/>
              </w:rPr>
              <w:t>the cabin must include the simulation of seatbelt</w:t>
            </w:r>
            <w:del w:id="147" w:author="Jaroslav Zabensky" w:date="2014-08-08T15:20:00Z">
              <w:r w:rsidRPr="006343A1" w:rsidDel="007D7FB5">
                <w:rPr>
                  <w:lang w:val="en-GB"/>
                </w:rPr>
                <w:delText xml:space="preserve"> </w:delText>
              </w:r>
            </w:del>
            <w:del w:id="148" w:author="Novotna" w:date="2014-08-11T16:21:00Z">
              <w:r w:rsidRPr="006343A1" w:rsidDel="00EC7DCE">
                <w:rPr>
                  <w:lang w:val="en-GB"/>
                </w:rPr>
                <w:delText xml:space="preserve">pretension. The pretension mechanism, which uses stringer pretension of belts if the sensors detect a risk of an accident under abrupt deceleration. The requirement defines a detection of an abrupt deceleration, but the mechanism forming the stronger belt pretension may not be the same as in a real vehicle; it is sufficient to simulate a change of belt tension, not necessarily the same force as in a real vehicle. The detection of the critical moment can also be signalled by a sound warning signal instead of a stronger belt pretension. </w:delText>
              </w:r>
            </w:del>
          </w:p>
        </w:tc>
        <w:tc>
          <w:tcPr>
            <w:tcW w:w="1250" w:type="dxa"/>
          </w:tcPr>
          <w:p w:rsidR="00DD596D" w:rsidRPr="006343A1" w:rsidRDefault="00DD596D" w:rsidP="00896A14">
            <w:pPr>
              <w:pStyle w:val="Brdtekstpaaflgende"/>
              <w:rPr>
                <w:sz w:val="22"/>
                <w:szCs w:val="22"/>
                <w:lang w:val="en-GB"/>
              </w:rPr>
            </w:pPr>
          </w:p>
        </w:tc>
        <w:tc>
          <w:tcPr>
            <w:tcW w:w="3035"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777" w:type="dxa"/>
          </w:tcPr>
          <w:p w:rsidR="00DD596D" w:rsidRPr="006343A1" w:rsidDel="00EC7DCE" w:rsidRDefault="00DD596D" w:rsidP="00896A14">
            <w:pPr>
              <w:rPr>
                <w:del w:id="149" w:author="Novotna" w:date="2014-08-11T16:21:00Z"/>
                <w:lang w:val="en-GB"/>
              </w:rPr>
            </w:pPr>
            <w:del w:id="150" w:author="Novotna" w:date="2014-08-11T16:21:00Z">
              <w:r w:rsidRPr="006343A1" w:rsidDel="00EC7DCE">
                <w:rPr>
                  <w:b/>
                  <w:bCs/>
                  <w:lang w:val="en-GB"/>
                </w:rPr>
                <w:lastRenderedPageBreak/>
                <w:delText>Requirement CDV 85:</w:delText>
              </w:r>
              <w:r w:rsidRPr="006343A1" w:rsidDel="00EC7DCE">
                <w:rPr>
                  <w:lang w:val="en-GB"/>
                </w:rPr>
                <w:delText xml:space="preserve">                            </w:delText>
              </w:r>
              <w:r w:rsidRPr="006343A1" w:rsidDel="00EC7DCE">
                <w:rPr>
                  <w:b/>
                  <w:bCs/>
                  <w:lang w:val="en-GB"/>
                </w:rPr>
                <w:delText>“MUST”</w:delText>
              </w:r>
            </w:del>
          </w:p>
          <w:p w:rsidR="00DD596D" w:rsidRPr="006343A1" w:rsidRDefault="00DD596D" w:rsidP="00896A14">
            <w:pPr>
              <w:rPr>
                <w:sz w:val="20"/>
                <w:lang w:val="en-GB"/>
              </w:rPr>
            </w:pPr>
            <w:del w:id="151" w:author="Novotna" w:date="2014-08-11T16:21:00Z">
              <w:r w:rsidRPr="006343A1" w:rsidDel="00EC7DCE">
                <w:rPr>
                  <w:lang w:val="en-GB"/>
                </w:rPr>
                <w:delText>the cabin must include air conditioning.</w:delText>
              </w:r>
              <w:r w:rsidDel="00EC7DCE">
                <w:rPr>
                  <w:lang w:val="en-GB"/>
                </w:rPr>
                <w:delText xml:space="preserve"> Temperature between 15 – 30 °C</w:delText>
              </w:r>
              <w:r w:rsidRPr="006343A1" w:rsidDel="00EC7DCE">
                <w:rPr>
                  <w:lang w:val="en-GB"/>
                </w:rPr>
                <w:delText xml:space="preserve"> must be achievable (ambient building temperature 20 °C).</w:delText>
              </w:r>
            </w:del>
          </w:p>
        </w:tc>
        <w:tc>
          <w:tcPr>
            <w:tcW w:w="1250" w:type="dxa"/>
          </w:tcPr>
          <w:p w:rsidR="00DD596D" w:rsidRPr="006343A1" w:rsidRDefault="00DD596D" w:rsidP="00896A14">
            <w:pPr>
              <w:pStyle w:val="Brdtekstpaaflgende"/>
              <w:rPr>
                <w:sz w:val="22"/>
                <w:szCs w:val="22"/>
                <w:lang w:val="en-GB"/>
              </w:rPr>
            </w:pPr>
          </w:p>
        </w:tc>
        <w:tc>
          <w:tcPr>
            <w:tcW w:w="3035"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777" w:type="dxa"/>
          </w:tcPr>
          <w:p w:rsidR="00DD596D" w:rsidRPr="006343A1" w:rsidDel="00EC7DCE" w:rsidRDefault="00DD596D" w:rsidP="00896A14">
            <w:pPr>
              <w:rPr>
                <w:del w:id="152" w:author="Novotna" w:date="2014-08-11T16:21:00Z"/>
                <w:lang w:val="en-GB"/>
              </w:rPr>
            </w:pPr>
            <w:del w:id="153" w:author="Novotna" w:date="2014-08-11T16:21:00Z">
              <w:r w:rsidRPr="006343A1" w:rsidDel="00EC7DCE">
                <w:rPr>
                  <w:b/>
                  <w:bCs/>
                  <w:lang w:val="en-GB"/>
                </w:rPr>
                <w:delText>Requirement CDV 86:</w:delText>
              </w:r>
              <w:r w:rsidRPr="006343A1" w:rsidDel="00EC7DCE">
                <w:rPr>
                  <w:lang w:val="en-GB"/>
                </w:rPr>
                <w:delText xml:space="preserve">                            </w:delText>
              </w:r>
              <w:r w:rsidRPr="006343A1" w:rsidDel="00EC7DCE">
                <w:rPr>
                  <w:b/>
                  <w:bCs/>
                  <w:lang w:val="en-GB"/>
                </w:rPr>
                <w:delText>“MUST”</w:delText>
              </w:r>
            </w:del>
          </w:p>
          <w:p w:rsidR="00DD596D" w:rsidRPr="006343A1" w:rsidRDefault="00DD596D" w:rsidP="00896A14">
            <w:pPr>
              <w:rPr>
                <w:lang w:val="en-GB"/>
              </w:rPr>
            </w:pPr>
            <w:del w:id="154" w:author="Novotna" w:date="2014-08-11T16:21:00Z">
              <w:r w:rsidRPr="006343A1" w:rsidDel="00EC7DCE">
                <w:rPr>
                  <w:lang w:val="en-GB"/>
                </w:rPr>
                <w:delText xml:space="preserve">a sensor for logging the temperature in the </w:delText>
              </w:r>
              <w:r w:rsidDel="00EC7DCE">
                <w:rPr>
                  <w:lang w:val="en-GB"/>
                </w:rPr>
                <w:delText>vehicle</w:delText>
              </w:r>
              <w:r w:rsidRPr="006343A1" w:rsidDel="00EC7DCE">
                <w:rPr>
                  <w:lang w:val="en-GB"/>
                </w:rPr>
                <w:delText xml:space="preserve"> must be available and synchronized with other log data.</w:delText>
              </w:r>
            </w:del>
            <w:del w:id="155" w:author="Jaroslav Zabensky" w:date="2014-08-08T14:47:00Z">
              <w:r w:rsidRPr="006343A1" w:rsidDel="00D72571">
                <w:rPr>
                  <w:lang w:val="en-GB"/>
                </w:rPr>
                <w:delText xml:space="preserve"> </w:delText>
              </w:r>
            </w:del>
          </w:p>
        </w:tc>
        <w:tc>
          <w:tcPr>
            <w:tcW w:w="1250" w:type="dxa"/>
          </w:tcPr>
          <w:p w:rsidR="00DD596D" w:rsidRPr="006343A1" w:rsidRDefault="00DD596D" w:rsidP="00896A14">
            <w:pPr>
              <w:pStyle w:val="Brdtekstpaaflgende"/>
              <w:rPr>
                <w:sz w:val="22"/>
                <w:szCs w:val="22"/>
                <w:lang w:val="en-GB"/>
              </w:rPr>
            </w:pPr>
          </w:p>
        </w:tc>
        <w:tc>
          <w:tcPr>
            <w:tcW w:w="3035"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777" w:type="dxa"/>
          </w:tcPr>
          <w:p w:rsidR="00DD596D" w:rsidRPr="006343A1" w:rsidRDefault="00DD596D" w:rsidP="00896A14">
            <w:pPr>
              <w:rPr>
                <w:lang w:val="en-GB"/>
              </w:rPr>
            </w:pPr>
            <w:r w:rsidRPr="006343A1">
              <w:rPr>
                <w:b/>
                <w:bCs/>
                <w:lang w:val="en-GB"/>
              </w:rPr>
              <w:t>Requirement CDV 87:</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an audio-visual system for the communication between driver and operator must be installed. There must a one-way visual system from driver to operator. Operator must have visual information from two cameras. One records the driver, one records the area in front of the driver. Video records must be in some of the standard video formats (.</w:t>
            </w:r>
            <w:proofErr w:type="spellStart"/>
            <w:r w:rsidRPr="006343A1">
              <w:rPr>
                <w:lang w:val="en-GB"/>
              </w:rPr>
              <w:t>avi</w:t>
            </w:r>
            <w:proofErr w:type="spellEnd"/>
            <w:r w:rsidRPr="006343A1">
              <w:rPr>
                <w:lang w:val="en-GB"/>
              </w:rPr>
              <w:t xml:space="preserve"> or .</w:t>
            </w:r>
            <w:proofErr w:type="spellStart"/>
            <w:r w:rsidRPr="006343A1">
              <w:rPr>
                <w:lang w:val="en-GB"/>
              </w:rPr>
              <w:t>wmv</w:t>
            </w:r>
            <w:proofErr w:type="spellEnd"/>
            <w:r w:rsidRPr="006343A1">
              <w:rPr>
                <w:lang w:val="en-GB"/>
              </w:rPr>
              <w:t xml:space="preserve">) </w:t>
            </w:r>
          </w:p>
        </w:tc>
        <w:tc>
          <w:tcPr>
            <w:tcW w:w="1250" w:type="dxa"/>
          </w:tcPr>
          <w:p w:rsidR="00DD596D" w:rsidRPr="006343A1" w:rsidRDefault="00DD596D" w:rsidP="00896A14">
            <w:pPr>
              <w:pStyle w:val="Brdtekstpaaflgende"/>
              <w:rPr>
                <w:sz w:val="22"/>
                <w:szCs w:val="22"/>
                <w:lang w:val="en-GB"/>
              </w:rPr>
            </w:pPr>
          </w:p>
        </w:tc>
        <w:tc>
          <w:tcPr>
            <w:tcW w:w="3035"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4777" w:type="dxa"/>
          </w:tcPr>
          <w:p w:rsidR="00DD596D" w:rsidRPr="006343A1" w:rsidRDefault="00DD596D" w:rsidP="00896A14">
            <w:pPr>
              <w:rPr>
                <w:lang w:val="en-GB"/>
              </w:rPr>
            </w:pPr>
            <w:r w:rsidRPr="006343A1">
              <w:rPr>
                <w:b/>
                <w:bCs/>
                <w:lang w:val="en-GB"/>
              </w:rPr>
              <w:t>Requirement CDV 88:</w:t>
            </w:r>
            <w:r w:rsidRPr="006343A1">
              <w:rPr>
                <w:lang w:val="en-GB"/>
              </w:rPr>
              <w:t xml:space="preserve">                       </w:t>
            </w:r>
            <w:r w:rsidRPr="006343A1">
              <w:rPr>
                <w:b/>
                <w:bCs/>
                <w:lang w:val="en-GB"/>
              </w:rPr>
              <w:t>“SHOULD”</w:t>
            </w:r>
          </w:p>
          <w:p w:rsidR="00DD596D" w:rsidRPr="006343A1" w:rsidRDefault="00DD596D" w:rsidP="00896A14">
            <w:pPr>
              <w:rPr>
                <w:lang w:val="en-GB"/>
              </w:rPr>
            </w:pPr>
            <w:r w:rsidRPr="006343A1">
              <w:rPr>
                <w:lang w:val="en-GB"/>
              </w:rPr>
              <w:t xml:space="preserve">CAN bus line should be used for the communication of all controlling and information elements in the cabin interior. CAN signals from the cabin network should be readable and writeable. </w:t>
            </w:r>
          </w:p>
        </w:tc>
        <w:tc>
          <w:tcPr>
            <w:tcW w:w="1250" w:type="dxa"/>
          </w:tcPr>
          <w:p w:rsidR="00DD596D" w:rsidRPr="006343A1" w:rsidRDefault="00DD596D" w:rsidP="00896A14">
            <w:pPr>
              <w:pStyle w:val="Brdtekstpaaflgende"/>
              <w:rPr>
                <w:sz w:val="22"/>
                <w:szCs w:val="22"/>
                <w:lang w:val="en-GB"/>
              </w:rPr>
            </w:pPr>
          </w:p>
        </w:tc>
        <w:tc>
          <w:tcPr>
            <w:tcW w:w="3035" w:type="dxa"/>
          </w:tcPr>
          <w:p w:rsidR="00DD596D" w:rsidRPr="006343A1" w:rsidRDefault="00DD596D" w:rsidP="00896A14">
            <w:pPr>
              <w:pStyle w:val="Brdtekstpaaflgende"/>
              <w:rPr>
                <w:sz w:val="22"/>
                <w:szCs w:val="22"/>
                <w:lang w:val="en-GB"/>
              </w:rPr>
            </w:pPr>
          </w:p>
        </w:tc>
      </w:tr>
    </w:tbl>
    <w:p w:rsidR="00DD596D" w:rsidRDefault="00DD596D" w:rsidP="00DD596D">
      <w:pPr>
        <w:rPr>
          <w:lang w:val="en-GB"/>
        </w:rPr>
      </w:pPr>
    </w:p>
    <w:p w:rsidR="00DD596D" w:rsidRPr="006343A1" w:rsidRDefault="00DD596D" w:rsidP="00DD596D">
      <w:pPr>
        <w:rPr>
          <w:lang w:val="en-GB"/>
        </w:rPr>
      </w:pPr>
    </w:p>
    <w:p w:rsidR="00DD596D" w:rsidRPr="006343A1" w:rsidRDefault="00DD596D" w:rsidP="00DD596D">
      <w:pPr>
        <w:pStyle w:val="Nadpis3"/>
        <w:rPr>
          <w:rFonts w:ascii="Times New Roman" w:hAnsi="Times New Roman" w:cs="Times New Roman"/>
          <w:lang w:val="en-GB"/>
        </w:rPr>
      </w:pPr>
      <w:bookmarkStart w:id="156" w:name="_Toc384997123"/>
      <w:r w:rsidRPr="006343A1">
        <w:rPr>
          <w:rFonts w:ascii="Times New Roman" w:hAnsi="Times New Roman" w:cs="Times New Roman"/>
          <w:lang w:val="en-GB"/>
        </w:rPr>
        <w:t>Physiological measurement and monitoring of driver</w:t>
      </w:r>
      <w:bookmarkEnd w:id="156"/>
    </w:p>
    <w:p w:rsidR="00DD596D" w:rsidRDefault="00DD596D" w:rsidP="00DD596D">
      <w:pPr>
        <w:rPr>
          <w:lang w:val="en-GB"/>
        </w:rPr>
      </w:pPr>
      <w:r w:rsidRPr="006343A1">
        <w:rPr>
          <w:lang w:val="en-GB"/>
        </w:rPr>
        <w:t xml:space="preserve">The device must contain an interface for the measurement of physiological quantities of driver/test participant. The data from this equipment will be collected synchronized with other recordings from the simulation. </w:t>
      </w:r>
    </w:p>
    <w:p w:rsidR="00DD596D" w:rsidRPr="006343A1" w:rsidRDefault="00DD596D" w:rsidP="00DD596D">
      <w:pPr>
        <w:rPr>
          <w:lang w:val="en-GB"/>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3"/>
        <w:gridCol w:w="927"/>
        <w:gridCol w:w="4170"/>
      </w:tblGrid>
      <w:tr w:rsidR="00DD596D" w:rsidRPr="006343A1" w:rsidTr="00896A14">
        <w:trPr>
          <w:tblHeader/>
        </w:trPr>
        <w:tc>
          <w:tcPr>
            <w:tcW w:w="3963" w:type="dxa"/>
            <w:shd w:val="clear" w:color="auto" w:fill="C0C0C0"/>
          </w:tcPr>
          <w:p w:rsidR="00DD596D" w:rsidRPr="006343A1" w:rsidRDefault="00DD596D" w:rsidP="00896A14">
            <w:pPr>
              <w:pStyle w:val="Brdtekstpaaflgende"/>
              <w:rPr>
                <w:sz w:val="22"/>
                <w:szCs w:val="22"/>
                <w:lang w:val="en-GB"/>
              </w:rPr>
            </w:pPr>
            <w:r w:rsidRPr="006343A1">
              <w:rPr>
                <w:sz w:val="22"/>
                <w:szCs w:val="22"/>
                <w:lang w:val="en-GB"/>
              </w:rPr>
              <w:t>Requirement</w:t>
            </w:r>
          </w:p>
        </w:tc>
        <w:tc>
          <w:tcPr>
            <w:tcW w:w="927" w:type="dxa"/>
            <w:shd w:val="clear" w:color="auto" w:fill="C0C0C0"/>
          </w:tcPr>
          <w:p w:rsidR="00DD596D" w:rsidRPr="006343A1" w:rsidRDefault="00DD596D" w:rsidP="00896A14">
            <w:pPr>
              <w:pStyle w:val="Brdtekstpaaflgende"/>
              <w:rPr>
                <w:sz w:val="22"/>
                <w:szCs w:val="22"/>
                <w:lang w:val="en-GB"/>
              </w:rPr>
            </w:pPr>
            <w:r w:rsidRPr="006343A1">
              <w:rPr>
                <w:sz w:val="22"/>
                <w:szCs w:val="22"/>
                <w:lang w:val="en-GB"/>
              </w:rPr>
              <w:t>Fulfils</w:t>
            </w:r>
          </w:p>
          <w:p w:rsidR="00DD596D" w:rsidRPr="006343A1" w:rsidRDefault="00DD596D" w:rsidP="00896A14">
            <w:pPr>
              <w:pStyle w:val="Brdtekstpaaflgende"/>
              <w:rPr>
                <w:sz w:val="22"/>
                <w:szCs w:val="22"/>
                <w:lang w:val="en-GB"/>
              </w:rPr>
            </w:pPr>
            <w:r w:rsidRPr="006343A1">
              <w:rPr>
                <w:sz w:val="22"/>
                <w:szCs w:val="22"/>
                <w:lang w:val="en-GB"/>
              </w:rPr>
              <w:t>Yes/No</w:t>
            </w:r>
          </w:p>
        </w:tc>
        <w:tc>
          <w:tcPr>
            <w:tcW w:w="4170" w:type="dxa"/>
            <w:shd w:val="clear" w:color="auto" w:fill="C0C0C0"/>
          </w:tcPr>
          <w:p w:rsidR="00DD596D" w:rsidRPr="006343A1" w:rsidRDefault="00DD596D" w:rsidP="00896A14">
            <w:pPr>
              <w:pStyle w:val="Brdtekstpaaflgende"/>
              <w:rPr>
                <w:sz w:val="22"/>
                <w:szCs w:val="22"/>
                <w:lang w:val="en-GB"/>
              </w:rPr>
            </w:pPr>
            <w:r w:rsidRPr="006343A1">
              <w:rPr>
                <w:rStyle w:val="hps"/>
                <w:sz w:val="22"/>
                <w:szCs w:val="22"/>
                <w:lang w:val="en-GB"/>
              </w:rPr>
              <w:t>Tenderer’s answer</w:t>
            </w:r>
            <w:r w:rsidRPr="006343A1">
              <w:rPr>
                <w:sz w:val="22"/>
                <w:szCs w:val="22"/>
                <w:lang w:val="en-GB"/>
              </w:rPr>
              <w:t xml:space="preserve"> </w:t>
            </w:r>
            <w:r w:rsidRPr="006343A1">
              <w:rPr>
                <w:rStyle w:val="hps"/>
                <w:sz w:val="22"/>
                <w:szCs w:val="22"/>
                <w:lang w:val="en-GB"/>
              </w:rPr>
              <w:t xml:space="preserve">(Tenderer needs to specify clearly how they meet the given requirement, e.g. technical parameters, links to specifications / tests, other possible solutions, etc.)  </w:t>
            </w:r>
          </w:p>
        </w:tc>
      </w:tr>
      <w:tr w:rsidR="00DD596D" w:rsidRPr="006343A1" w:rsidTr="00896A14">
        <w:trPr>
          <w:trHeight w:val="492"/>
        </w:trPr>
        <w:tc>
          <w:tcPr>
            <w:tcW w:w="3963" w:type="dxa"/>
          </w:tcPr>
          <w:p w:rsidR="00DD596D" w:rsidRPr="006343A1" w:rsidRDefault="00DD596D" w:rsidP="00896A14">
            <w:pPr>
              <w:rPr>
                <w:lang w:val="en-GB"/>
              </w:rPr>
            </w:pPr>
            <w:r w:rsidRPr="006343A1">
              <w:rPr>
                <w:b/>
                <w:bCs/>
                <w:lang w:val="en-GB"/>
              </w:rPr>
              <w:t>Requirement CDV 89:</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 xml:space="preserve">it must be possible to synchronise log data from device for physiology measurements (e.g. eye-tracking, EEG, GSR, EMG, </w:t>
            </w:r>
            <w:r w:rsidRPr="006343A1">
              <w:rPr>
                <w:lang w:val="en-GB"/>
              </w:rPr>
              <w:lastRenderedPageBreak/>
              <w:t xml:space="preserve">EKG etc.) with other signals from the simulator log. </w:t>
            </w:r>
          </w:p>
        </w:tc>
        <w:tc>
          <w:tcPr>
            <w:tcW w:w="927" w:type="dxa"/>
          </w:tcPr>
          <w:p w:rsidR="00DD596D" w:rsidRPr="006343A1" w:rsidRDefault="00DD596D" w:rsidP="00896A14">
            <w:pPr>
              <w:pStyle w:val="Brdtekstpaaflgende"/>
              <w:rPr>
                <w:sz w:val="22"/>
                <w:szCs w:val="22"/>
                <w:lang w:val="en-GB"/>
              </w:rPr>
            </w:pPr>
          </w:p>
        </w:tc>
        <w:tc>
          <w:tcPr>
            <w:tcW w:w="4170"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963" w:type="dxa"/>
          </w:tcPr>
          <w:p w:rsidR="00DD596D" w:rsidRPr="006343A1" w:rsidRDefault="00DD596D" w:rsidP="00896A14">
            <w:pPr>
              <w:rPr>
                <w:lang w:val="en-GB"/>
              </w:rPr>
            </w:pPr>
            <w:r w:rsidRPr="006343A1">
              <w:rPr>
                <w:b/>
                <w:bCs/>
                <w:lang w:val="en-GB"/>
              </w:rPr>
              <w:lastRenderedPageBreak/>
              <w:t>Requirement CDV 90:</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 xml:space="preserve">the facility must include </w:t>
            </w:r>
            <w:r>
              <w:rPr>
                <w:lang w:val="en-GB"/>
              </w:rPr>
              <w:t xml:space="preserve">an interface which allows to connect the </w:t>
            </w:r>
            <w:r w:rsidRPr="006343A1">
              <w:rPr>
                <w:lang w:val="en-GB"/>
              </w:rPr>
              <w:t>equipment for eye-tracking</w:t>
            </w:r>
          </w:p>
        </w:tc>
        <w:tc>
          <w:tcPr>
            <w:tcW w:w="927" w:type="dxa"/>
          </w:tcPr>
          <w:p w:rsidR="00DD596D" w:rsidRPr="006343A1" w:rsidRDefault="00DD596D" w:rsidP="00896A14">
            <w:pPr>
              <w:pStyle w:val="Brdtekstpaaflgende"/>
              <w:rPr>
                <w:sz w:val="22"/>
                <w:szCs w:val="22"/>
                <w:lang w:val="en-GB"/>
              </w:rPr>
            </w:pPr>
          </w:p>
        </w:tc>
        <w:tc>
          <w:tcPr>
            <w:tcW w:w="4170"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963" w:type="dxa"/>
          </w:tcPr>
          <w:p w:rsidR="00DD596D" w:rsidRPr="006343A1" w:rsidRDefault="00DD596D" w:rsidP="00896A14">
            <w:pPr>
              <w:rPr>
                <w:lang w:val="en-GB"/>
              </w:rPr>
            </w:pPr>
            <w:r w:rsidRPr="006343A1">
              <w:rPr>
                <w:b/>
                <w:bCs/>
                <w:lang w:val="en-GB"/>
              </w:rPr>
              <w:t>Requirement CDV 91:</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 xml:space="preserve">the facility must include </w:t>
            </w:r>
            <w:r>
              <w:rPr>
                <w:lang w:val="en-GB"/>
              </w:rPr>
              <w:t xml:space="preserve">an interface which allows to connect the </w:t>
            </w:r>
            <w:r w:rsidRPr="006343A1">
              <w:rPr>
                <w:lang w:val="en-GB"/>
              </w:rPr>
              <w:t>equipment for pulse measurements (R – R intervals).</w:t>
            </w:r>
          </w:p>
        </w:tc>
        <w:tc>
          <w:tcPr>
            <w:tcW w:w="927" w:type="dxa"/>
          </w:tcPr>
          <w:p w:rsidR="00DD596D" w:rsidRPr="006343A1" w:rsidRDefault="00DD596D" w:rsidP="00896A14">
            <w:pPr>
              <w:pStyle w:val="Brdtekstpaaflgende"/>
              <w:rPr>
                <w:sz w:val="22"/>
                <w:szCs w:val="22"/>
                <w:lang w:val="en-GB"/>
              </w:rPr>
            </w:pPr>
          </w:p>
        </w:tc>
        <w:tc>
          <w:tcPr>
            <w:tcW w:w="4170"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963" w:type="dxa"/>
          </w:tcPr>
          <w:p w:rsidR="00DD596D" w:rsidRPr="006343A1" w:rsidRDefault="00DD596D" w:rsidP="00896A14">
            <w:pPr>
              <w:rPr>
                <w:lang w:val="en-GB"/>
              </w:rPr>
            </w:pPr>
            <w:r w:rsidRPr="006343A1">
              <w:rPr>
                <w:b/>
                <w:bCs/>
                <w:lang w:val="en-GB"/>
              </w:rPr>
              <w:t>Requirement CDV 92:</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 xml:space="preserve">the facility must include </w:t>
            </w:r>
            <w:r>
              <w:rPr>
                <w:lang w:val="en-GB"/>
              </w:rPr>
              <w:t xml:space="preserve">an interface which allows to connect the </w:t>
            </w:r>
            <w:r w:rsidRPr="006343A1">
              <w:rPr>
                <w:lang w:val="en-GB"/>
              </w:rPr>
              <w:t>equipment for GSR (galvanic skin response) measurements.</w:t>
            </w:r>
          </w:p>
        </w:tc>
        <w:tc>
          <w:tcPr>
            <w:tcW w:w="927" w:type="dxa"/>
          </w:tcPr>
          <w:p w:rsidR="00DD596D" w:rsidRPr="006343A1" w:rsidRDefault="00DD596D" w:rsidP="00896A14">
            <w:pPr>
              <w:pStyle w:val="Brdtekstpaaflgende"/>
              <w:rPr>
                <w:sz w:val="22"/>
                <w:szCs w:val="22"/>
                <w:lang w:val="en-GB"/>
              </w:rPr>
            </w:pPr>
          </w:p>
        </w:tc>
        <w:tc>
          <w:tcPr>
            <w:tcW w:w="4170"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963" w:type="dxa"/>
          </w:tcPr>
          <w:p w:rsidR="00DD596D" w:rsidRPr="006343A1" w:rsidRDefault="00DD596D" w:rsidP="00896A14">
            <w:pPr>
              <w:rPr>
                <w:lang w:val="en-GB"/>
              </w:rPr>
            </w:pPr>
            <w:r w:rsidRPr="006343A1">
              <w:rPr>
                <w:b/>
                <w:bCs/>
                <w:lang w:val="en-GB"/>
              </w:rPr>
              <w:t xml:space="preserve">Requirement CDV 93:   </w:t>
            </w:r>
            <w:r>
              <w:rPr>
                <w:b/>
                <w:bCs/>
                <w:lang w:val="en-GB"/>
              </w:rPr>
              <w:t xml:space="preserve"> </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 xml:space="preserve">the facility  must include </w:t>
            </w:r>
            <w:r>
              <w:rPr>
                <w:lang w:val="en-GB"/>
              </w:rPr>
              <w:t xml:space="preserve">an interface which allows to connect the </w:t>
            </w:r>
            <w:r w:rsidRPr="006343A1">
              <w:rPr>
                <w:lang w:val="en-GB"/>
              </w:rPr>
              <w:t xml:space="preserve">equipment EEG </w:t>
            </w:r>
            <w:r>
              <w:rPr>
                <w:lang w:val="en-GB"/>
              </w:rPr>
              <w:t>(</w:t>
            </w:r>
            <w:r>
              <w:t xml:space="preserve">ElectroEncephaloGram) </w:t>
            </w:r>
            <w:r w:rsidRPr="006343A1">
              <w:rPr>
                <w:lang w:val="en-GB"/>
              </w:rPr>
              <w:t>measurements</w:t>
            </w:r>
          </w:p>
        </w:tc>
        <w:tc>
          <w:tcPr>
            <w:tcW w:w="927" w:type="dxa"/>
          </w:tcPr>
          <w:p w:rsidR="00DD596D" w:rsidRPr="006343A1" w:rsidRDefault="00DD596D" w:rsidP="00896A14">
            <w:pPr>
              <w:pStyle w:val="Brdtekstpaaflgende"/>
              <w:rPr>
                <w:sz w:val="22"/>
                <w:szCs w:val="22"/>
                <w:lang w:val="en-GB"/>
              </w:rPr>
            </w:pPr>
          </w:p>
        </w:tc>
        <w:tc>
          <w:tcPr>
            <w:tcW w:w="4170"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963" w:type="dxa"/>
          </w:tcPr>
          <w:p w:rsidR="00DD596D" w:rsidRPr="006343A1" w:rsidRDefault="00DD596D" w:rsidP="00896A14">
            <w:pPr>
              <w:rPr>
                <w:lang w:val="en-GB"/>
              </w:rPr>
            </w:pPr>
            <w:r w:rsidRPr="006343A1">
              <w:rPr>
                <w:b/>
                <w:bCs/>
                <w:lang w:val="en-GB"/>
              </w:rPr>
              <w:t xml:space="preserve">Requirement CDV 94:   </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 xml:space="preserve">the facility must include </w:t>
            </w:r>
            <w:r>
              <w:rPr>
                <w:lang w:val="en-GB"/>
              </w:rPr>
              <w:t xml:space="preserve">an interface which allows to connect the </w:t>
            </w:r>
            <w:r w:rsidRPr="006343A1">
              <w:rPr>
                <w:lang w:val="en-GB"/>
              </w:rPr>
              <w:t>equipment for blood pressure measurements.</w:t>
            </w:r>
          </w:p>
        </w:tc>
        <w:tc>
          <w:tcPr>
            <w:tcW w:w="927" w:type="dxa"/>
          </w:tcPr>
          <w:p w:rsidR="00DD596D" w:rsidRPr="006343A1" w:rsidRDefault="00DD596D" w:rsidP="00896A14">
            <w:pPr>
              <w:pStyle w:val="Brdtekstpaaflgende"/>
              <w:rPr>
                <w:sz w:val="22"/>
                <w:szCs w:val="22"/>
                <w:lang w:val="en-GB"/>
              </w:rPr>
            </w:pPr>
          </w:p>
        </w:tc>
        <w:tc>
          <w:tcPr>
            <w:tcW w:w="4170"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963" w:type="dxa"/>
          </w:tcPr>
          <w:p w:rsidR="00DD596D" w:rsidRPr="006343A1" w:rsidRDefault="00DD596D" w:rsidP="00896A14">
            <w:pPr>
              <w:rPr>
                <w:lang w:val="en-GB"/>
              </w:rPr>
            </w:pPr>
            <w:r w:rsidRPr="006343A1">
              <w:rPr>
                <w:b/>
                <w:bCs/>
                <w:lang w:val="en-GB"/>
              </w:rPr>
              <w:t>Requirement CDV 95:</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 xml:space="preserve">the facility must include </w:t>
            </w:r>
            <w:r>
              <w:rPr>
                <w:lang w:val="en-GB"/>
              </w:rPr>
              <w:t xml:space="preserve">an interface which allows to connect the </w:t>
            </w:r>
            <w:r w:rsidRPr="006343A1">
              <w:rPr>
                <w:lang w:val="en-GB"/>
              </w:rPr>
              <w:t xml:space="preserve">equipment for EMG </w:t>
            </w:r>
            <w:r>
              <w:rPr>
                <w:lang w:val="en-GB"/>
              </w:rPr>
              <w:t>(</w:t>
            </w:r>
            <w:r>
              <w:rPr>
                <w:bCs/>
              </w:rPr>
              <w:t>ElectroMyoG</w:t>
            </w:r>
            <w:r w:rsidRPr="00B20AEA">
              <w:rPr>
                <w:bCs/>
              </w:rPr>
              <w:t>raph</w:t>
            </w:r>
            <w:r>
              <w:rPr>
                <w:lang w:val="en-GB"/>
              </w:rPr>
              <w:t xml:space="preserve">) </w:t>
            </w:r>
            <w:r w:rsidRPr="006343A1">
              <w:rPr>
                <w:lang w:val="en-GB"/>
              </w:rPr>
              <w:t>measurements.</w:t>
            </w:r>
          </w:p>
        </w:tc>
        <w:tc>
          <w:tcPr>
            <w:tcW w:w="927" w:type="dxa"/>
          </w:tcPr>
          <w:p w:rsidR="00DD596D" w:rsidRPr="006343A1" w:rsidRDefault="00DD596D" w:rsidP="00896A14">
            <w:pPr>
              <w:pStyle w:val="Brdtekstpaaflgende"/>
              <w:rPr>
                <w:sz w:val="22"/>
                <w:szCs w:val="22"/>
                <w:lang w:val="en-GB"/>
              </w:rPr>
            </w:pPr>
          </w:p>
        </w:tc>
        <w:tc>
          <w:tcPr>
            <w:tcW w:w="4170"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963" w:type="dxa"/>
          </w:tcPr>
          <w:p w:rsidR="00DD596D" w:rsidRPr="006343A1" w:rsidRDefault="00DD596D" w:rsidP="00896A14">
            <w:pPr>
              <w:rPr>
                <w:lang w:val="en-GB"/>
              </w:rPr>
            </w:pPr>
            <w:r w:rsidRPr="006343A1">
              <w:rPr>
                <w:b/>
                <w:bCs/>
                <w:lang w:val="en-GB"/>
              </w:rPr>
              <w:t xml:space="preserve">Requirement CDV 96:   </w:t>
            </w:r>
            <w:r w:rsidRPr="006343A1">
              <w:rPr>
                <w:lang w:val="en-GB"/>
              </w:rPr>
              <w:t xml:space="preserve">           </w:t>
            </w:r>
            <w:r w:rsidRPr="006343A1">
              <w:rPr>
                <w:b/>
                <w:bCs/>
                <w:lang w:val="en-GB"/>
              </w:rPr>
              <w:t>“MUST”</w:t>
            </w:r>
          </w:p>
          <w:p w:rsidR="00DD596D" w:rsidRPr="006343A1" w:rsidRDefault="00DD596D" w:rsidP="00896A14">
            <w:pPr>
              <w:rPr>
                <w:lang w:val="en-GB"/>
              </w:rPr>
            </w:pPr>
            <w:r w:rsidRPr="006343A1">
              <w:rPr>
                <w:lang w:val="en-GB"/>
              </w:rPr>
              <w:t xml:space="preserve">the facility must include </w:t>
            </w:r>
            <w:r>
              <w:rPr>
                <w:lang w:val="en-GB"/>
              </w:rPr>
              <w:t xml:space="preserve">an interface which allows to connect the </w:t>
            </w:r>
            <w:r w:rsidRPr="006343A1">
              <w:rPr>
                <w:lang w:val="en-GB"/>
              </w:rPr>
              <w:t xml:space="preserve">equipment for EKG </w:t>
            </w:r>
            <w:r>
              <w:rPr>
                <w:lang w:val="en-GB"/>
              </w:rPr>
              <w:t>(</w:t>
            </w:r>
            <w:r w:rsidRPr="00B63B7F">
              <w:rPr>
                <w:lang w:val="en-GB"/>
              </w:rPr>
              <w:t>Electrocardiogram</w:t>
            </w:r>
            <w:r>
              <w:rPr>
                <w:lang w:val="en-GB"/>
              </w:rPr>
              <w:t xml:space="preserve">) </w:t>
            </w:r>
            <w:r w:rsidRPr="006343A1">
              <w:rPr>
                <w:lang w:val="en-GB"/>
              </w:rPr>
              <w:lastRenderedPageBreak/>
              <w:t>measurements.</w:t>
            </w:r>
          </w:p>
        </w:tc>
        <w:tc>
          <w:tcPr>
            <w:tcW w:w="927" w:type="dxa"/>
          </w:tcPr>
          <w:p w:rsidR="00DD596D" w:rsidRPr="006343A1" w:rsidRDefault="00DD596D" w:rsidP="00896A14">
            <w:pPr>
              <w:pStyle w:val="Brdtekstpaaflgende"/>
              <w:rPr>
                <w:sz w:val="22"/>
                <w:szCs w:val="22"/>
                <w:lang w:val="en-GB"/>
              </w:rPr>
            </w:pPr>
          </w:p>
        </w:tc>
        <w:tc>
          <w:tcPr>
            <w:tcW w:w="4170" w:type="dxa"/>
          </w:tcPr>
          <w:p w:rsidR="00DD596D" w:rsidRPr="006343A1" w:rsidRDefault="00DD596D" w:rsidP="00896A14">
            <w:pPr>
              <w:pStyle w:val="Brdtekstpaaflgende"/>
              <w:rPr>
                <w:sz w:val="22"/>
                <w:szCs w:val="22"/>
                <w:lang w:val="en-GB"/>
              </w:rPr>
            </w:pPr>
          </w:p>
        </w:tc>
      </w:tr>
    </w:tbl>
    <w:p w:rsidR="00DD596D" w:rsidRPr="006343A1" w:rsidRDefault="00DD596D" w:rsidP="00DD596D">
      <w:pPr>
        <w:rPr>
          <w:lang w:val="en-GB"/>
        </w:rPr>
      </w:pPr>
    </w:p>
    <w:p w:rsidR="00DD596D" w:rsidRPr="006343A1" w:rsidRDefault="00DD596D" w:rsidP="00DD596D">
      <w:pPr>
        <w:pStyle w:val="Nadpis2"/>
        <w:rPr>
          <w:rFonts w:ascii="Times New Roman" w:hAnsi="Times New Roman"/>
          <w:sz w:val="22"/>
          <w:szCs w:val="22"/>
          <w:lang w:val="en-GB"/>
        </w:rPr>
      </w:pPr>
      <w:bookmarkStart w:id="157" w:name="_Toc384997124"/>
      <w:r w:rsidRPr="006343A1">
        <w:rPr>
          <w:rFonts w:ascii="Times New Roman" w:hAnsi="Times New Roman"/>
          <w:sz w:val="22"/>
          <w:szCs w:val="22"/>
          <w:lang w:val="en-GB"/>
        </w:rPr>
        <w:t>Computer system</w:t>
      </w:r>
      <w:bookmarkEnd w:id="157"/>
    </w:p>
    <w:p w:rsidR="00DD596D" w:rsidRPr="006343A1" w:rsidRDefault="00DD596D" w:rsidP="00DD596D">
      <w:pPr>
        <w:pStyle w:val="Nadpis3"/>
        <w:rPr>
          <w:rFonts w:ascii="Times New Roman" w:hAnsi="Times New Roman"/>
          <w:lang w:val="en-GB"/>
        </w:rPr>
      </w:pPr>
      <w:bookmarkStart w:id="158" w:name="_Toc384997125"/>
      <w:r w:rsidRPr="006343A1">
        <w:rPr>
          <w:rFonts w:ascii="Times New Roman" w:hAnsi="Times New Roman"/>
          <w:lang w:val="en-GB"/>
        </w:rPr>
        <w:t>Computers</w:t>
      </w:r>
      <w:bookmarkEnd w:id="158"/>
    </w:p>
    <w:p w:rsidR="00DD596D" w:rsidRPr="006343A1" w:rsidRDefault="00DD596D" w:rsidP="00DD596D">
      <w:pPr>
        <w:rPr>
          <w:lang w:val="en-GB"/>
        </w:rPr>
      </w:pPr>
      <w:r w:rsidRPr="006343A1">
        <w:rPr>
          <w:lang w:val="en-GB"/>
        </w:rPr>
        <w:t>• Shall have effective cooling, adjusted to a</w:t>
      </w:r>
      <w:ins w:id="159" w:author="Jaroslav Zabensky" w:date="2014-08-08T14:49:00Z">
        <w:del w:id="160" w:author="Novotna" w:date="2014-08-11T16:22:00Z">
          <w:r w:rsidR="00D72571" w:rsidDel="00EC7DCE">
            <w:rPr>
              <w:lang w:val="en-GB"/>
            </w:rPr>
            <w:delText>n outside</w:delText>
          </w:r>
        </w:del>
      </w:ins>
      <w:r w:rsidRPr="006343A1">
        <w:rPr>
          <w:lang w:val="en-GB"/>
        </w:rPr>
        <w:t xml:space="preserve"> temperature between 20-26 °C.</w:t>
      </w:r>
    </w:p>
    <w:p w:rsidR="00DD596D" w:rsidRPr="006343A1" w:rsidRDefault="00DD596D" w:rsidP="00DD596D">
      <w:pPr>
        <w:rPr>
          <w:lang w:val="en-GB"/>
        </w:rPr>
      </w:pPr>
      <w:r w:rsidRPr="006343A1">
        <w:rPr>
          <w:lang w:val="en-GB"/>
        </w:rPr>
        <w:t>• Noise of computers and projectors shall be minimized as much as possible.</w:t>
      </w:r>
    </w:p>
    <w:p w:rsidR="00DD596D" w:rsidRPr="006343A1" w:rsidRDefault="00DD596D" w:rsidP="00DD596D">
      <w:pPr>
        <w:rPr>
          <w:lang w:val="en-GB"/>
        </w:rPr>
      </w:pPr>
      <w:r w:rsidRPr="006343A1">
        <w:rPr>
          <w:lang w:val="en-GB"/>
        </w:rPr>
        <w:t>• Standard computer components must be used.</w:t>
      </w:r>
    </w:p>
    <w:p w:rsidR="00DD596D" w:rsidRPr="006343A1" w:rsidDel="00EC7DCE" w:rsidRDefault="00DD596D" w:rsidP="00DD596D">
      <w:pPr>
        <w:rPr>
          <w:del w:id="161" w:author="Novotna" w:date="2014-08-11T16:22:00Z"/>
          <w:lang w:val="en-GB"/>
        </w:rPr>
      </w:pPr>
      <w:del w:id="162" w:author="Novotna" w:date="2014-08-11T16:22:00Z">
        <w:r w:rsidRPr="006343A1" w:rsidDel="00EC7DCE">
          <w:rPr>
            <w:lang w:val="en-GB"/>
          </w:rPr>
          <w:delText>• Hardware updates (e.g. graphics card, processor etc.) may not require new version of Driving Simulator software.</w:delText>
        </w:r>
      </w:del>
    </w:p>
    <w:p w:rsidR="00DD596D" w:rsidRPr="006343A1" w:rsidRDefault="00DD596D" w:rsidP="00DD596D">
      <w:pPr>
        <w:pStyle w:val="Nadpis3"/>
        <w:rPr>
          <w:lang w:val="en-GB"/>
        </w:rPr>
      </w:pPr>
      <w:bookmarkStart w:id="163" w:name="_Toc384997126"/>
      <w:r w:rsidRPr="006343A1">
        <w:rPr>
          <w:rFonts w:ascii="Times New Roman" w:hAnsi="Times New Roman" w:cs="Times New Roman"/>
          <w:lang w:val="en-GB"/>
        </w:rPr>
        <w:t>Licence</w:t>
      </w:r>
      <w:bookmarkEnd w:id="163"/>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7"/>
        <w:gridCol w:w="987"/>
        <w:gridCol w:w="4176"/>
      </w:tblGrid>
      <w:tr w:rsidR="00DD596D" w:rsidRPr="006343A1" w:rsidTr="00896A14">
        <w:trPr>
          <w:tblHeader/>
        </w:trPr>
        <w:tc>
          <w:tcPr>
            <w:tcW w:w="3897" w:type="dxa"/>
            <w:shd w:val="clear" w:color="auto" w:fill="C0C0C0"/>
          </w:tcPr>
          <w:p w:rsidR="00DD596D" w:rsidRPr="006343A1" w:rsidRDefault="00DD596D" w:rsidP="00896A14">
            <w:pPr>
              <w:pStyle w:val="Brdtekstpaaflgende"/>
              <w:rPr>
                <w:sz w:val="22"/>
                <w:szCs w:val="22"/>
                <w:lang w:val="en-GB"/>
              </w:rPr>
            </w:pPr>
            <w:r w:rsidRPr="006343A1">
              <w:rPr>
                <w:sz w:val="22"/>
                <w:szCs w:val="22"/>
                <w:lang w:val="en-GB"/>
              </w:rPr>
              <w:t>Requirement</w:t>
            </w:r>
          </w:p>
        </w:tc>
        <w:tc>
          <w:tcPr>
            <w:tcW w:w="987" w:type="dxa"/>
            <w:shd w:val="clear" w:color="auto" w:fill="C0C0C0"/>
          </w:tcPr>
          <w:p w:rsidR="00DD596D" w:rsidRPr="006343A1" w:rsidRDefault="00DD596D" w:rsidP="00896A14">
            <w:pPr>
              <w:pStyle w:val="Brdtekstpaaflgende"/>
              <w:rPr>
                <w:sz w:val="22"/>
                <w:szCs w:val="22"/>
                <w:lang w:val="en-GB"/>
              </w:rPr>
            </w:pPr>
            <w:r w:rsidRPr="006343A1">
              <w:rPr>
                <w:sz w:val="22"/>
                <w:szCs w:val="22"/>
                <w:lang w:val="en-GB"/>
              </w:rPr>
              <w:t>Fulfils</w:t>
            </w:r>
          </w:p>
          <w:p w:rsidR="00DD596D" w:rsidRPr="006343A1" w:rsidRDefault="00DD596D" w:rsidP="00896A14">
            <w:pPr>
              <w:pStyle w:val="Brdtekstpaaflgende"/>
              <w:rPr>
                <w:sz w:val="22"/>
                <w:szCs w:val="22"/>
                <w:lang w:val="en-GB"/>
              </w:rPr>
            </w:pPr>
            <w:r w:rsidRPr="006343A1">
              <w:rPr>
                <w:sz w:val="22"/>
                <w:szCs w:val="22"/>
                <w:lang w:val="en-GB"/>
              </w:rPr>
              <w:t>Yes/No</w:t>
            </w:r>
          </w:p>
        </w:tc>
        <w:tc>
          <w:tcPr>
            <w:tcW w:w="4176" w:type="dxa"/>
            <w:shd w:val="clear" w:color="auto" w:fill="C0C0C0"/>
          </w:tcPr>
          <w:p w:rsidR="00DD596D" w:rsidRPr="006343A1" w:rsidRDefault="00DD596D" w:rsidP="00896A14">
            <w:pPr>
              <w:pStyle w:val="Brdtekstpaaflgende"/>
              <w:rPr>
                <w:sz w:val="22"/>
                <w:szCs w:val="22"/>
                <w:lang w:val="en-GB"/>
              </w:rPr>
            </w:pPr>
            <w:r w:rsidRPr="006343A1">
              <w:rPr>
                <w:rStyle w:val="hps"/>
                <w:sz w:val="22"/>
                <w:szCs w:val="22"/>
                <w:lang w:val="en-GB"/>
              </w:rPr>
              <w:t>Tenderer’s answer</w:t>
            </w:r>
            <w:r w:rsidRPr="006343A1">
              <w:rPr>
                <w:sz w:val="22"/>
                <w:szCs w:val="22"/>
                <w:lang w:val="en-GB"/>
              </w:rPr>
              <w:t xml:space="preserve"> </w:t>
            </w:r>
            <w:r w:rsidRPr="006343A1">
              <w:rPr>
                <w:rStyle w:val="hps"/>
                <w:sz w:val="22"/>
                <w:szCs w:val="22"/>
                <w:lang w:val="en-GB"/>
              </w:rPr>
              <w:t xml:space="preserve">(Tenderer needs to specify clearly how they meet the given requirement, e.g. technical parameters, links to specifications / tests, other possible solutions, etc.)  </w:t>
            </w:r>
          </w:p>
        </w:tc>
      </w:tr>
      <w:tr w:rsidR="00DD596D" w:rsidRPr="006343A1" w:rsidTr="00896A14">
        <w:trPr>
          <w:trHeight w:val="492"/>
        </w:trPr>
        <w:tc>
          <w:tcPr>
            <w:tcW w:w="3897" w:type="dxa"/>
          </w:tcPr>
          <w:p w:rsidR="00DD596D" w:rsidRPr="006343A1" w:rsidRDefault="00DD596D" w:rsidP="00896A14">
            <w:pPr>
              <w:rPr>
                <w:lang w:val="en-GB"/>
              </w:rPr>
            </w:pPr>
            <w:r w:rsidRPr="006343A1">
              <w:rPr>
                <w:b/>
                <w:bCs/>
                <w:lang w:val="en-GB"/>
              </w:rPr>
              <w:t>Requirement CDV 97:</w:t>
            </w:r>
            <w:r w:rsidRPr="006343A1">
              <w:rPr>
                <w:lang w:val="en-GB"/>
              </w:rPr>
              <w:t xml:space="preserve">       </w:t>
            </w:r>
            <w:r w:rsidRPr="006343A1">
              <w:rPr>
                <w:b/>
                <w:bCs/>
                <w:lang w:val="en-GB"/>
              </w:rPr>
              <w:t xml:space="preserve">“SHOULD” </w:t>
            </w:r>
            <w:r w:rsidRPr="006343A1">
              <w:rPr>
                <w:lang w:val="en-GB"/>
              </w:rPr>
              <w:t xml:space="preserve">      </w:t>
            </w:r>
          </w:p>
          <w:p w:rsidR="00DD596D" w:rsidRPr="006343A1" w:rsidRDefault="00DD596D" w:rsidP="00896A14">
            <w:pPr>
              <w:rPr>
                <w:lang w:val="en-GB"/>
              </w:rPr>
            </w:pPr>
            <w:r w:rsidRPr="006343A1">
              <w:rPr>
                <w:lang w:val="en-GB"/>
              </w:rPr>
              <w:t>The source code of the simulator software should be made available for CDV.</w:t>
            </w:r>
          </w:p>
        </w:tc>
        <w:tc>
          <w:tcPr>
            <w:tcW w:w="987" w:type="dxa"/>
          </w:tcPr>
          <w:p w:rsidR="00DD596D" w:rsidRPr="006343A1" w:rsidRDefault="00DD596D" w:rsidP="00896A14">
            <w:pPr>
              <w:pStyle w:val="Brdtekstpaaflgende"/>
              <w:rPr>
                <w:sz w:val="22"/>
                <w:szCs w:val="22"/>
                <w:lang w:val="en-GB"/>
              </w:rPr>
            </w:pPr>
          </w:p>
        </w:tc>
        <w:tc>
          <w:tcPr>
            <w:tcW w:w="4176" w:type="dxa"/>
          </w:tcPr>
          <w:p w:rsidR="00DD596D" w:rsidRPr="006343A1" w:rsidRDefault="00DD596D" w:rsidP="00896A14">
            <w:pPr>
              <w:pStyle w:val="Brdtekstpaaflgende"/>
              <w:rPr>
                <w:sz w:val="22"/>
                <w:szCs w:val="22"/>
                <w:lang w:val="en-GB"/>
              </w:rPr>
            </w:pPr>
          </w:p>
        </w:tc>
      </w:tr>
      <w:tr w:rsidR="00DD596D" w:rsidRPr="006343A1" w:rsidTr="00896A14">
        <w:trPr>
          <w:trHeight w:val="492"/>
        </w:trPr>
        <w:tc>
          <w:tcPr>
            <w:tcW w:w="3897" w:type="dxa"/>
          </w:tcPr>
          <w:p w:rsidR="00DD596D" w:rsidRPr="006343A1" w:rsidRDefault="00DD596D" w:rsidP="00896A14">
            <w:pPr>
              <w:rPr>
                <w:lang w:val="en-GB"/>
              </w:rPr>
            </w:pPr>
            <w:r w:rsidRPr="006343A1">
              <w:rPr>
                <w:b/>
                <w:bCs/>
                <w:lang w:val="en-GB"/>
              </w:rPr>
              <w:t>Requirement CDV 98:</w:t>
            </w:r>
            <w:r w:rsidRPr="006343A1">
              <w:rPr>
                <w:lang w:val="en-GB"/>
              </w:rPr>
              <w:t xml:space="preserve">       </w:t>
            </w:r>
            <w:r w:rsidRPr="006343A1">
              <w:rPr>
                <w:b/>
                <w:bCs/>
                <w:lang w:val="en-GB"/>
              </w:rPr>
              <w:t>“SHOULD”</w:t>
            </w:r>
          </w:p>
          <w:p w:rsidR="00DD596D" w:rsidRPr="006343A1" w:rsidRDefault="00DD596D" w:rsidP="00896A14">
            <w:pPr>
              <w:rPr>
                <w:lang w:val="en-GB"/>
              </w:rPr>
            </w:pPr>
            <w:r w:rsidRPr="006343A1">
              <w:rPr>
                <w:lang w:val="en-GB"/>
              </w:rPr>
              <w:t>The source code should have an open license approved by OSI (open source innovative).</w:t>
            </w:r>
          </w:p>
        </w:tc>
        <w:tc>
          <w:tcPr>
            <w:tcW w:w="987" w:type="dxa"/>
          </w:tcPr>
          <w:p w:rsidR="00DD596D" w:rsidRPr="006343A1" w:rsidRDefault="00DD596D" w:rsidP="00896A14">
            <w:pPr>
              <w:pStyle w:val="Brdtekstpaaflgende"/>
              <w:rPr>
                <w:sz w:val="22"/>
                <w:szCs w:val="22"/>
                <w:lang w:val="en-GB"/>
              </w:rPr>
            </w:pPr>
          </w:p>
        </w:tc>
        <w:tc>
          <w:tcPr>
            <w:tcW w:w="4176" w:type="dxa"/>
          </w:tcPr>
          <w:p w:rsidR="00DD596D" w:rsidRPr="006343A1" w:rsidRDefault="00DD596D" w:rsidP="00896A14">
            <w:pPr>
              <w:pStyle w:val="Brdtekstpaaflgende"/>
              <w:rPr>
                <w:sz w:val="22"/>
                <w:szCs w:val="22"/>
                <w:lang w:val="en-GB"/>
              </w:rPr>
            </w:pPr>
          </w:p>
        </w:tc>
      </w:tr>
    </w:tbl>
    <w:p w:rsidR="00DD596D" w:rsidRPr="006343A1" w:rsidRDefault="00DD596D" w:rsidP="00DD596D">
      <w:pPr>
        <w:rPr>
          <w:i/>
          <w:iCs/>
          <w:lang w:val="en-GB"/>
        </w:rPr>
      </w:pPr>
    </w:p>
    <w:p w:rsidR="00DD596D" w:rsidRPr="006343A1" w:rsidRDefault="00DD596D" w:rsidP="00DD596D">
      <w:pPr>
        <w:pStyle w:val="Nadpis3"/>
        <w:rPr>
          <w:rFonts w:ascii="Times New Roman" w:hAnsi="Times New Roman" w:cs="Times New Roman"/>
          <w:lang w:val="en-GB"/>
        </w:rPr>
      </w:pPr>
      <w:bookmarkStart w:id="164" w:name="_Toc384997127"/>
      <w:r w:rsidRPr="006343A1">
        <w:rPr>
          <w:rFonts w:ascii="Times New Roman" w:hAnsi="Times New Roman" w:cs="Times New Roman"/>
          <w:lang w:val="en-GB"/>
        </w:rPr>
        <w:t>GUI</w:t>
      </w:r>
      <w:bookmarkEnd w:id="164"/>
    </w:p>
    <w:p w:rsidR="00DD596D" w:rsidRPr="006343A1" w:rsidRDefault="00DD596D" w:rsidP="00DD596D">
      <w:pPr>
        <w:rPr>
          <w:lang w:val="en-GB"/>
        </w:rPr>
      </w:pPr>
      <w:r w:rsidRPr="006343A1">
        <w:rPr>
          <w:lang w:val="en-GB"/>
        </w:rPr>
        <w:t>The GUI language including all error messages must be English.</w:t>
      </w:r>
    </w:p>
    <w:p w:rsidR="00DD596D" w:rsidRPr="006343A1" w:rsidRDefault="00DD596D" w:rsidP="00DD596D">
      <w:pPr>
        <w:pStyle w:val="Nadpis3"/>
        <w:rPr>
          <w:rFonts w:ascii="Times New Roman" w:hAnsi="Times New Roman" w:cs="Times New Roman"/>
          <w:lang w:val="en-GB"/>
        </w:rPr>
      </w:pPr>
      <w:bookmarkStart w:id="165" w:name="_Toc384997128"/>
      <w:r w:rsidRPr="006343A1">
        <w:rPr>
          <w:rFonts w:ascii="Times New Roman" w:hAnsi="Times New Roman" w:cs="Times New Roman"/>
          <w:lang w:val="en-GB"/>
        </w:rPr>
        <w:t>Technical requirements for maintenance</w:t>
      </w:r>
      <w:bookmarkEnd w:id="165"/>
    </w:p>
    <w:p w:rsidR="00DD596D" w:rsidRPr="006343A1" w:rsidRDefault="00DD596D" w:rsidP="00DD596D">
      <w:pPr>
        <w:rPr>
          <w:lang w:val="en-GB"/>
        </w:rPr>
      </w:pPr>
      <w:r w:rsidRPr="006343A1">
        <w:rPr>
          <w:lang w:val="en-GB"/>
        </w:rPr>
        <w:t xml:space="preserve">The following requirements apply for maintenance: </w:t>
      </w:r>
    </w:p>
    <w:p w:rsidR="00DD596D" w:rsidRPr="006343A1" w:rsidRDefault="00DD596D" w:rsidP="00DD596D">
      <w:pPr>
        <w:rPr>
          <w:lang w:val="en-GB"/>
        </w:rPr>
      </w:pPr>
      <w:r w:rsidRPr="006343A1">
        <w:rPr>
          <w:lang w:val="en-GB"/>
        </w:rPr>
        <w:t xml:space="preserve">• The supplier must be able to provide a procedure for a complete new installation of the system. </w:t>
      </w:r>
    </w:p>
    <w:p w:rsidR="00DD596D" w:rsidRPr="006343A1" w:rsidRDefault="00DD596D" w:rsidP="00DD596D">
      <w:pPr>
        <w:rPr>
          <w:lang w:val="en-GB"/>
        </w:rPr>
      </w:pPr>
      <w:r w:rsidRPr="006343A1">
        <w:rPr>
          <w:lang w:val="en-GB"/>
        </w:rPr>
        <w:t>• There must be a backup procedure for each computer in the delivery to perform a backup of the computer configurations and settings.</w:t>
      </w:r>
    </w:p>
    <w:p w:rsidR="00DD596D" w:rsidRPr="006343A1" w:rsidRDefault="00DD596D" w:rsidP="00DD596D">
      <w:pPr>
        <w:pStyle w:val="Nadpis2"/>
        <w:rPr>
          <w:rFonts w:ascii="Times New Roman" w:hAnsi="Times New Roman" w:cs="Times New Roman"/>
          <w:sz w:val="22"/>
          <w:szCs w:val="22"/>
          <w:lang w:val="en-GB"/>
        </w:rPr>
      </w:pPr>
      <w:bookmarkStart w:id="166" w:name="_Toc384997129"/>
      <w:r w:rsidRPr="006343A1">
        <w:rPr>
          <w:rFonts w:ascii="Times New Roman" w:hAnsi="Times New Roman" w:cs="Times New Roman"/>
          <w:sz w:val="22"/>
          <w:szCs w:val="22"/>
          <w:lang w:val="en-GB"/>
        </w:rPr>
        <w:lastRenderedPageBreak/>
        <w:t>Documentation</w:t>
      </w:r>
      <w:bookmarkEnd w:id="166"/>
    </w:p>
    <w:p w:rsidR="00DD596D" w:rsidRPr="006343A1" w:rsidRDefault="00DD596D" w:rsidP="00DD596D">
      <w:pPr>
        <w:pStyle w:val="Nadpis3"/>
        <w:rPr>
          <w:rFonts w:ascii="Times New Roman" w:hAnsi="Times New Roman"/>
          <w:lang w:val="en-GB"/>
        </w:rPr>
      </w:pPr>
      <w:bookmarkStart w:id="167" w:name="_Toc384997130"/>
      <w:r w:rsidRPr="006343A1">
        <w:rPr>
          <w:rFonts w:ascii="Times New Roman" w:hAnsi="Times New Roman"/>
          <w:lang w:val="en-GB"/>
        </w:rPr>
        <w:t>General requirements</w:t>
      </w:r>
      <w:bookmarkEnd w:id="167"/>
    </w:p>
    <w:p w:rsidR="00DD596D" w:rsidRPr="006343A1" w:rsidRDefault="00DD596D" w:rsidP="00DD596D">
      <w:pPr>
        <w:rPr>
          <w:lang w:val="en-GB"/>
        </w:rPr>
      </w:pPr>
      <w:r w:rsidRPr="006343A1">
        <w:rPr>
          <w:lang w:val="en-GB"/>
        </w:rPr>
        <w:t>The documentation must clearly describe the equipment supporting service and maintenance work. This includes drawings, manuals, spare parts lists, etc.</w:t>
      </w:r>
    </w:p>
    <w:p w:rsidR="00DD596D" w:rsidRPr="006343A1" w:rsidRDefault="00DD596D" w:rsidP="00DD596D">
      <w:pPr>
        <w:rPr>
          <w:lang w:val="en-GB"/>
        </w:rPr>
      </w:pPr>
      <w:r w:rsidRPr="006343A1">
        <w:rPr>
          <w:lang w:val="en-GB"/>
        </w:rPr>
        <w:t>The system hardware must be described in engineering drawings, service documentation and manuals. Engineering drawings of all the systems are to be supplied. This includes all mechanics drawings with dimensions and component lists, and all electrical documentation, including circuit diagrams down to components.</w:t>
      </w:r>
    </w:p>
    <w:p w:rsidR="00DD596D" w:rsidRPr="006343A1" w:rsidRDefault="00DD596D" w:rsidP="00DD596D">
      <w:pPr>
        <w:rPr>
          <w:lang w:val="en-GB"/>
        </w:rPr>
      </w:pPr>
    </w:p>
    <w:p w:rsidR="00DD596D" w:rsidRPr="006343A1" w:rsidRDefault="00DD596D" w:rsidP="00DD596D">
      <w:pPr>
        <w:pStyle w:val="Nadpis2"/>
        <w:rPr>
          <w:rFonts w:ascii="Times New Roman" w:hAnsi="Times New Roman"/>
          <w:sz w:val="22"/>
          <w:szCs w:val="22"/>
          <w:lang w:val="en-GB"/>
        </w:rPr>
      </w:pPr>
      <w:bookmarkStart w:id="168" w:name="_Toc384997131"/>
      <w:r w:rsidRPr="006343A1">
        <w:rPr>
          <w:rFonts w:ascii="Times New Roman" w:hAnsi="Times New Roman"/>
          <w:sz w:val="22"/>
          <w:szCs w:val="22"/>
          <w:lang w:val="en-GB"/>
        </w:rPr>
        <w:t>Training</w:t>
      </w:r>
      <w:bookmarkEnd w:id="168"/>
    </w:p>
    <w:p w:rsidR="00DD596D" w:rsidRPr="006343A1" w:rsidRDefault="00DD596D" w:rsidP="00DD596D">
      <w:pPr>
        <w:rPr>
          <w:lang w:val="en-GB"/>
        </w:rPr>
      </w:pPr>
      <w:r w:rsidRPr="006343A1">
        <w:rPr>
          <w:lang w:val="en-GB"/>
        </w:rPr>
        <w:t>On-site training must be included for all installed systems. The training shall be available</w:t>
      </w:r>
      <w:ins w:id="169" w:author="Zaoral" w:date="2014-08-12T13:51:00Z">
        <w:r w:rsidR="00A54C87">
          <w:rPr>
            <w:lang w:val="en-GB"/>
          </w:rPr>
          <w:t xml:space="preserve"> at least</w:t>
        </w:r>
      </w:ins>
      <w:r w:rsidRPr="006343A1">
        <w:rPr>
          <w:lang w:val="en-GB"/>
        </w:rPr>
        <w:t xml:space="preserve"> for 2 researchers and one operation and maintenance person. </w:t>
      </w:r>
    </w:p>
    <w:p w:rsidR="00DD596D" w:rsidRPr="006343A1" w:rsidRDefault="00DD596D" w:rsidP="00DD596D">
      <w:pPr>
        <w:rPr>
          <w:lang w:val="en-GB"/>
        </w:rPr>
      </w:pPr>
      <w:r w:rsidRPr="006343A1">
        <w:rPr>
          <w:lang w:val="en-GB"/>
        </w:rPr>
        <w:t>The total extent of the training is divided into the following areas:</w:t>
      </w:r>
    </w:p>
    <w:p w:rsidR="00DD596D" w:rsidRPr="006343A1" w:rsidRDefault="00DD596D" w:rsidP="00DD596D">
      <w:pPr>
        <w:pStyle w:val="Odstavecseseznamem"/>
        <w:numPr>
          <w:ilvl w:val="0"/>
          <w:numId w:val="24"/>
        </w:numPr>
        <w:contextualSpacing/>
        <w:rPr>
          <w:lang w:val="en-GB"/>
        </w:rPr>
      </w:pPr>
      <w:r w:rsidRPr="006343A1">
        <w:rPr>
          <w:lang w:val="en-GB"/>
        </w:rPr>
        <w:t>Operator training</w:t>
      </w:r>
    </w:p>
    <w:p w:rsidR="00DD596D" w:rsidRPr="006343A1" w:rsidRDefault="00DD596D" w:rsidP="00DD596D">
      <w:pPr>
        <w:numPr>
          <w:ilvl w:val="0"/>
          <w:numId w:val="24"/>
        </w:numPr>
        <w:spacing w:before="100" w:beforeAutospacing="1" w:after="100" w:afterAutospacing="1" w:line="480" w:lineRule="auto"/>
        <w:rPr>
          <w:lang w:val="en-GB" w:eastAsia="cs-CZ"/>
        </w:rPr>
      </w:pPr>
      <w:r w:rsidRPr="006343A1">
        <w:rPr>
          <w:lang w:val="en-GB" w:eastAsia="cs-CZ"/>
        </w:rPr>
        <w:t xml:space="preserve">Scenario development </w:t>
      </w:r>
    </w:p>
    <w:p w:rsidR="00DD596D" w:rsidRPr="006343A1" w:rsidRDefault="00DD596D" w:rsidP="00DD596D">
      <w:pPr>
        <w:pStyle w:val="Odstavecseseznamem"/>
        <w:numPr>
          <w:ilvl w:val="0"/>
          <w:numId w:val="4"/>
        </w:numPr>
        <w:rPr>
          <w:lang w:val="en-GB"/>
        </w:rPr>
      </w:pPr>
      <w:r w:rsidRPr="006343A1">
        <w:rPr>
          <w:lang w:val="en-GB" w:eastAsia="cs-CZ"/>
        </w:rPr>
        <w:t>Maintenance</w:t>
      </w:r>
    </w:p>
    <w:p w:rsidR="00DD596D" w:rsidRPr="006343A1" w:rsidRDefault="00DD596D" w:rsidP="00DD596D">
      <w:pPr>
        <w:rPr>
          <w:lang w:val="en-GB"/>
        </w:rPr>
      </w:pPr>
      <w:r w:rsidRPr="006343A1">
        <w:rPr>
          <w:lang w:val="en-GB"/>
        </w:rPr>
        <w:t>The training program and training documents shall be delivered 2 weeks prior the beginning of the training.</w:t>
      </w:r>
    </w:p>
    <w:p w:rsidR="00DD596D" w:rsidRPr="006343A1" w:rsidRDefault="00DD596D" w:rsidP="00DD596D">
      <w:pPr>
        <w:pStyle w:val="Nadpis2"/>
        <w:rPr>
          <w:rFonts w:ascii="Times New Roman" w:hAnsi="Times New Roman"/>
          <w:sz w:val="22"/>
          <w:szCs w:val="22"/>
          <w:lang w:val="en-GB"/>
        </w:rPr>
      </w:pPr>
      <w:bookmarkStart w:id="170" w:name="_Toc384997132"/>
      <w:r w:rsidRPr="006343A1">
        <w:rPr>
          <w:rFonts w:ascii="Times New Roman" w:hAnsi="Times New Roman"/>
          <w:sz w:val="22"/>
          <w:szCs w:val="22"/>
          <w:lang w:val="en-GB"/>
        </w:rPr>
        <w:t>Service and maintenance</w:t>
      </w:r>
      <w:bookmarkEnd w:id="170"/>
    </w:p>
    <w:p w:rsidR="00DD596D" w:rsidRPr="006343A1" w:rsidRDefault="00DD596D" w:rsidP="00DD596D">
      <w:pPr>
        <w:rPr>
          <w:lang w:val="en-GB"/>
        </w:rPr>
      </w:pPr>
      <w:r w:rsidRPr="006343A1">
        <w:rPr>
          <w:lang w:val="en-GB"/>
        </w:rPr>
        <w:t>Supplier shall propose a plan for service and maintenance.</w:t>
      </w:r>
    </w:p>
    <w:p w:rsidR="00DD596D" w:rsidRPr="006343A1" w:rsidRDefault="00DD596D" w:rsidP="00DD596D">
      <w:pPr>
        <w:pStyle w:val="Nadpis2"/>
        <w:rPr>
          <w:rFonts w:ascii="Times New Roman" w:hAnsi="Times New Roman"/>
          <w:sz w:val="22"/>
          <w:szCs w:val="22"/>
          <w:lang w:val="en-GB"/>
        </w:rPr>
      </w:pPr>
      <w:bookmarkStart w:id="171" w:name="_Toc384997133"/>
      <w:bookmarkStart w:id="172" w:name="_Toc358629276"/>
      <w:r w:rsidRPr="006343A1">
        <w:rPr>
          <w:rFonts w:ascii="Times New Roman" w:hAnsi="Times New Roman"/>
          <w:sz w:val="22"/>
          <w:szCs w:val="22"/>
          <w:lang w:val="en-GB"/>
        </w:rPr>
        <w:t>Additional information required from tenderer</w:t>
      </w:r>
      <w:bookmarkEnd w:id="171"/>
      <w:r w:rsidRPr="006343A1">
        <w:rPr>
          <w:rFonts w:ascii="Times New Roman" w:hAnsi="Times New Roman"/>
          <w:sz w:val="22"/>
          <w:szCs w:val="22"/>
          <w:lang w:val="en-GB"/>
        </w:rPr>
        <w:t xml:space="preserve"> </w:t>
      </w:r>
      <w:bookmarkEnd w:id="172"/>
    </w:p>
    <w:p w:rsidR="00DD596D" w:rsidRPr="006343A1" w:rsidRDefault="00DD596D" w:rsidP="00DD596D">
      <w:pPr>
        <w:rPr>
          <w:lang w:val="en-GB"/>
        </w:rPr>
      </w:pPr>
      <w:r w:rsidRPr="006343A1">
        <w:rPr>
          <w:lang w:val="en-GB"/>
        </w:rPr>
        <w:t xml:space="preserve">Tenderer is requested to provide the following additional information: </w:t>
      </w:r>
    </w:p>
    <w:p w:rsidR="00DD596D" w:rsidRPr="006343A1" w:rsidRDefault="00DD596D" w:rsidP="00DD596D">
      <w:pPr>
        <w:rPr>
          <w:lang w:val="en-GB"/>
        </w:rPr>
      </w:pPr>
      <w:r w:rsidRPr="006343A1">
        <w:rPr>
          <w:lang w:val="en-GB"/>
        </w:rPr>
        <w:t>• Tenderer shall specify the total equipment power consumption during typical operation.</w:t>
      </w:r>
    </w:p>
    <w:p w:rsidR="00896A14" w:rsidRPr="00DD596D" w:rsidRDefault="00DD596D">
      <w:pPr>
        <w:rPr>
          <w:lang w:val="en-GB"/>
        </w:rPr>
      </w:pPr>
      <w:r w:rsidRPr="006343A1">
        <w:rPr>
          <w:lang w:val="en-GB"/>
        </w:rPr>
        <w:t xml:space="preserve">• Machinery emitting more than 70 </w:t>
      </w:r>
      <w:proofErr w:type="spellStart"/>
      <w:r w:rsidRPr="006343A1">
        <w:rPr>
          <w:lang w:val="en-GB"/>
        </w:rPr>
        <w:t>dBA</w:t>
      </w:r>
      <w:proofErr w:type="spellEnd"/>
      <w:r w:rsidRPr="006343A1">
        <w:rPr>
          <w:lang w:val="en-GB"/>
        </w:rPr>
        <w:t xml:space="preserve">, if any, must be stated in the tender, together with the estimated noise level 1 m from </w:t>
      </w:r>
      <w:bookmarkStart w:id="173" w:name="_GoBack"/>
      <w:bookmarkEnd w:id="173"/>
      <w:r w:rsidRPr="006343A1">
        <w:rPr>
          <w:lang w:val="en-GB"/>
        </w:rPr>
        <w:t>the equipment.</w:t>
      </w:r>
    </w:p>
    <w:sectPr w:rsidR="00896A14" w:rsidRPr="00DD596D" w:rsidSect="00896A14">
      <w:footerReference w:type="default" r:id="rId16"/>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00A" w:rsidRDefault="00F1700A">
      <w:pPr>
        <w:spacing w:after="0" w:line="240" w:lineRule="auto"/>
      </w:pPr>
      <w:r>
        <w:separator/>
      </w:r>
    </w:p>
  </w:endnote>
  <w:endnote w:type="continuationSeparator" w:id="0">
    <w:p w:rsidR="00F1700A" w:rsidRDefault="00F170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DD" w:rsidRDefault="00E775DD">
    <w:pPr>
      <w:pStyle w:val="Zpat"/>
      <w:jc w:val="right"/>
    </w:pPr>
    <w:r>
      <w:fldChar w:fldCharType="begin"/>
    </w:r>
    <w:r>
      <w:instrText>PAGE   \* MERGEFORMAT</w:instrText>
    </w:r>
    <w:r>
      <w:fldChar w:fldCharType="separate"/>
    </w:r>
    <w:r w:rsidR="00117426" w:rsidRPr="00117426">
      <w:rPr>
        <w:noProof/>
        <w:lang w:val="cs-CZ"/>
      </w:rPr>
      <w:t>31</w:t>
    </w:r>
    <w:r>
      <w:rPr>
        <w:noProof/>
        <w:lang w:val="cs-CZ"/>
      </w:rPr>
      <w:fldChar w:fldCharType="end"/>
    </w:r>
  </w:p>
  <w:p w:rsidR="00E775DD" w:rsidRDefault="00E775D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00A" w:rsidRDefault="00F1700A">
      <w:pPr>
        <w:spacing w:after="0" w:line="240" w:lineRule="auto"/>
      </w:pPr>
      <w:r>
        <w:separator/>
      </w:r>
    </w:p>
  </w:footnote>
  <w:footnote w:type="continuationSeparator" w:id="0">
    <w:p w:rsidR="00F1700A" w:rsidRDefault="00F170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6551A"/>
    <w:multiLevelType w:val="hybridMultilevel"/>
    <w:tmpl w:val="1F0A3828"/>
    <w:lvl w:ilvl="0" w:tplc="041D0001">
      <w:start w:val="1"/>
      <w:numFmt w:val="bullet"/>
      <w:lvlText w:val=""/>
      <w:lvlJc w:val="left"/>
      <w:pPr>
        <w:ind w:left="720" w:hanging="360"/>
      </w:pPr>
      <w:rPr>
        <w:rFonts w:ascii="Symbol" w:hAnsi="Symbol" w:cs="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cs="Wingdings" w:hint="default"/>
      </w:rPr>
    </w:lvl>
    <w:lvl w:ilvl="3" w:tplc="041D0001">
      <w:start w:val="1"/>
      <w:numFmt w:val="bullet"/>
      <w:lvlText w:val=""/>
      <w:lvlJc w:val="left"/>
      <w:pPr>
        <w:ind w:left="2880" w:hanging="360"/>
      </w:pPr>
      <w:rPr>
        <w:rFonts w:ascii="Symbol" w:hAnsi="Symbol" w:cs="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cs="Wingdings" w:hint="default"/>
      </w:rPr>
    </w:lvl>
    <w:lvl w:ilvl="6" w:tplc="041D0001">
      <w:start w:val="1"/>
      <w:numFmt w:val="bullet"/>
      <w:lvlText w:val=""/>
      <w:lvlJc w:val="left"/>
      <w:pPr>
        <w:ind w:left="5040" w:hanging="360"/>
      </w:pPr>
      <w:rPr>
        <w:rFonts w:ascii="Symbol" w:hAnsi="Symbol" w:cs="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cs="Wingdings" w:hint="default"/>
      </w:rPr>
    </w:lvl>
  </w:abstractNum>
  <w:abstractNum w:abstractNumId="1">
    <w:nsid w:val="06B615CE"/>
    <w:multiLevelType w:val="hybridMultilevel"/>
    <w:tmpl w:val="8AF67718"/>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
    <w:nsid w:val="0C6232F2"/>
    <w:multiLevelType w:val="hybridMultilevel"/>
    <w:tmpl w:val="3FF87C56"/>
    <w:lvl w:ilvl="0" w:tplc="041D0001">
      <w:start w:val="1"/>
      <w:numFmt w:val="bullet"/>
      <w:lvlText w:val=""/>
      <w:lvlJc w:val="left"/>
      <w:pPr>
        <w:ind w:left="720" w:hanging="360"/>
      </w:pPr>
      <w:rPr>
        <w:rFonts w:ascii="Symbol" w:hAnsi="Symbol" w:cs="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cs="Wingdings" w:hint="default"/>
      </w:rPr>
    </w:lvl>
    <w:lvl w:ilvl="3" w:tplc="041D0001">
      <w:start w:val="1"/>
      <w:numFmt w:val="bullet"/>
      <w:lvlText w:val=""/>
      <w:lvlJc w:val="left"/>
      <w:pPr>
        <w:ind w:left="2880" w:hanging="360"/>
      </w:pPr>
      <w:rPr>
        <w:rFonts w:ascii="Symbol" w:hAnsi="Symbol" w:cs="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cs="Wingdings" w:hint="default"/>
      </w:rPr>
    </w:lvl>
    <w:lvl w:ilvl="6" w:tplc="041D0001">
      <w:start w:val="1"/>
      <w:numFmt w:val="bullet"/>
      <w:lvlText w:val=""/>
      <w:lvlJc w:val="left"/>
      <w:pPr>
        <w:ind w:left="5040" w:hanging="360"/>
      </w:pPr>
      <w:rPr>
        <w:rFonts w:ascii="Symbol" w:hAnsi="Symbol" w:cs="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cs="Wingdings" w:hint="default"/>
      </w:rPr>
    </w:lvl>
  </w:abstractNum>
  <w:abstractNum w:abstractNumId="3">
    <w:nsid w:val="0D3D0EB9"/>
    <w:multiLevelType w:val="multilevel"/>
    <w:tmpl w:val="24867D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A8A65EB"/>
    <w:multiLevelType w:val="multilevel"/>
    <w:tmpl w:val="66F4F64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D0926EA"/>
    <w:multiLevelType w:val="hybridMultilevel"/>
    <w:tmpl w:val="6A3AC810"/>
    <w:lvl w:ilvl="0" w:tplc="041D0001">
      <w:start w:val="1"/>
      <w:numFmt w:val="bullet"/>
      <w:lvlText w:val=""/>
      <w:lvlJc w:val="left"/>
      <w:pPr>
        <w:ind w:left="720" w:hanging="360"/>
      </w:pPr>
      <w:rPr>
        <w:rFonts w:ascii="Symbol" w:hAnsi="Symbol" w:cs="Symbol" w:hint="default"/>
      </w:rPr>
    </w:lvl>
    <w:lvl w:ilvl="1" w:tplc="996C2A4C">
      <w:numFmt w:val="bullet"/>
      <w:lvlText w:val="-"/>
      <w:lvlJc w:val="left"/>
      <w:pPr>
        <w:ind w:left="1440" w:hanging="360"/>
      </w:pPr>
      <w:rPr>
        <w:rFonts w:ascii="Times New Roman" w:eastAsia="Times New Roman" w:hAnsi="Times New Roman" w:hint="default"/>
      </w:rPr>
    </w:lvl>
    <w:lvl w:ilvl="2" w:tplc="041D0005">
      <w:start w:val="1"/>
      <w:numFmt w:val="bullet"/>
      <w:lvlText w:val=""/>
      <w:lvlJc w:val="left"/>
      <w:pPr>
        <w:ind w:left="2160" w:hanging="360"/>
      </w:pPr>
      <w:rPr>
        <w:rFonts w:ascii="Wingdings" w:hAnsi="Wingdings" w:cs="Wingdings" w:hint="default"/>
      </w:rPr>
    </w:lvl>
    <w:lvl w:ilvl="3" w:tplc="041D0001">
      <w:start w:val="1"/>
      <w:numFmt w:val="bullet"/>
      <w:lvlText w:val=""/>
      <w:lvlJc w:val="left"/>
      <w:pPr>
        <w:ind w:left="2880" w:hanging="360"/>
      </w:pPr>
      <w:rPr>
        <w:rFonts w:ascii="Symbol" w:hAnsi="Symbol" w:cs="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cs="Wingdings" w:hint="default"/>
      </w:rPr>
    </w:lvl>
    <w:lvl w:ilvl="6" w:tplc="041D0001">
      <w:start w:val="1"/>
      <w:numFmt w:val="bullet"/>
      <w:lvlText w:val=""/>
      <w:lvlJc w:val="left"/>
      <w:pPr>
        <w:ind w:left="5040" w:hanging="360"/>
      </w:pPr>
      <w:rPr>
        <w:rFonts w:ascii="Symbol" w:hAnsi="Symbol" w:cs="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cs="Wingdings" w:hint="default"/>
      </w:rPr>
    </w:lvl>
  </w:abstractNum>
  <w:abstractNum w:abstractNumId="6">
    <w:nsid w:val="1D823568"/>
    <w:multiLevelType w:val="hybridMultilevel"/>
    <w:tmpl w:val="191472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CD63694"/>
    <w:multiLevelType w:val="hybridMultilevel"/>
    <w:tmpl w:val="09240584"/>
    <w:lvl w:ilvl="0" w:tplc="041D0001">
      <w:start w:val="1"/>
      <w:numFmt w:val="bullet"/>
      <w:lvlText w:val=""/>
      <w:lvlJc w:val="left"/>
      <w:pPr>
        <w:ind w:left="720" w:hanging="360"/>
      </w:pPr>
      <w:rPr>
        <w:rFonts w:ascii="Symbol" w:hAnsi="Symbol" w:cs="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cs="Wingdings" w:hint="default"/>
      </w:rPr>
    </w:lvl>
    <w:lvl w:ilvl="3" w:tplc="041D0001">
      <w:start w:val="1"/>
      <w:numFmt w:val="bullet"/>
      <w:lvlText w:val=""/>
      <w:lvlJc w:val="left"/>
      <w:pPr>
        <w:ind w:left="2880" w:hanging="360"/>
      </w:pPr>
      <w:rPr>
        <w:rFonts w:ascii="Symbol" w:hAnsi="Symbol" w:cs="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cs="Wingdings" w:hint="default"/>
      </w:rPr>
    </w:lvl>
    <w:lvl w:ilvl="6" w:tplc="041D0001">
      <w:start w:val="1"/>
      <w:numFmt w:val="bullet"/>
      <w:lvlText w:val=""/>
      <w:lvlJc w:val="left"/>
      <w:pPr>
        <w:ind w:left="5040" w:hanging="360"/>
      </w:pPr>
      <w:rPr>
        <w:rFonts w:ascii="Symbol" w:hAnsi="Symbol" w:cs="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cs="Wingdings" w:hint="default"/>
      </w:rPr>
    </w:lvl>
  </w:abstractNum>
  <w:abstractNum w:abstractNumId="8">
    <w:nsid w:val="39802F06"/>
    <w:multiLevelType w:val="hybridMultilevel"/>
    <w:tmpl w:val="8402D12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39B80FE3"/>
    <w:multiLevelType w:val="multilevel"/>
    <w:tmpl w:val="D592F836"/>
    <w:lvl w:ilvl="0">
      <w:start w:val="1"/>
      <w:numFmt w:val="decimal"/>
      <w:lvlText w:val="%1."/>
      <w:lvlJc w:val="left"/>
      <w:pPr>
        <w:tabs>
          <w:tab w:val="num" w:pos="360"/>
        </w:tabs>
        <w:ind w:left="360" w:hanging="360"/>
      </w:pPr>
      <w:rPr>
        <w:rFonts w:hint="default"/>
        <w:b/>
        <w:bCs/>
        <w:color w:val="auto"/>
      </w:rPr>
    </w:lvl>
    <w:lvl w:ilvl="1">
      <w:start w:val="1"/>
      <w:numFmt w:val="decimal"/>
      <w:lvlText w:val="%2.1."/>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C8443C5"/>
    <w:multiLevelType w:val="hybridMultilevel"/>
    <w:tmpl w:val="3A7C2C16"/>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1">
    <w:nsid w:val="41121451"/>
    <w:multiLevelType w:val="hybridMultilevel"/>
    <w:tmpl w:val="5B228AE2"/>
    <w:lvl w:ilvl="0" w:tplc="04090001">
      <w:start w:val="1"/>
      <w:numFmt w:val="bullet"/>
      <w:lvlText w:val=""/>
      <w:lvlJc w:val="left"/>
      <w:pPr>
        <w:tabs>
          <w:tab w:val="num" w:pos="646"/>
        </w:tabs>
        <w:ind w:left="646" w:hanging="360"/>
      </w:pPr>
      <w:rPr>
        <w:rFonts w:ascii="Symbol" w:hAnsi="Symbol" w:cs="Symbol" w:hint="default"/>
      </w:rPr>
    </w:lvl>
    <w:lvl w:ilvl="1" w:tplc="04090003">
      <w:start w:val="1"/>
      <w:numFmt w:val="bullet"/>
      <w:lvlText w:val="o"/>
      <w:lvlJc w:val="left"/>
      <w:pPr>
        <w:tabs>
          <w:tab w:val="num" w:pos="1366"/>
        </w:tabs>
        <w:ind w:left="1366" w:hanging="360"/>
      </w:pPr>
      <w:rPr>
        <w:rFonts w:ascii="Courier New" w:hAnsi="Courier New" w:cs="Courier New" w:hint="default"/>
      </w:rPr>
    </w:lvl>
    <w:lvl w:ilvl="2" w:tplc="04090005">
      <w:start w:val="1"/>
      <w:numFmt w:val="bullet"/>
      <w:lvlText w:val=""/>
      <w:lvlJc w:val="left"/>
      <w:pPr>
        <w:tabs>
          <w:tab w:val="num" w:pos="2086"/>
        </w:tabs>
        <w:ind w:left="2086" w:hanging="360"/>
      </w:pPr>
      <w:rPr>
        <w:rFonts w:ascii="Wingdings" w:hAnsi="Wingdings" w:cs="Wingdings" w:hint="default"/>
      </w:rPr>
    </w:lvl>
    <w:lvl w:ilvl="3" w:tplc="04090001">
      <w:start w:val="1"/>
      <w:numFmt w:val="bullet"/>
      <w:lvlText w:val=""/>
      <w:lvlJc w:val="left"/>
      <w:pPr>
        <w:tabs>
          <w:tab w:val="num" w:pos="2806"/>
        </w:tabs>
        <w:ind w:left="2806" w:hanging="360"/>
      </w:pPr>
      <w:rPr>
        <w:rFonts w:ascii="Symbol" w:hAnsi="Symbol" w:cs="Symbol" w:hint="default"/>
      </w:rPr>
    </w:lvl>
    <w:lvl w:ilvl="4" w:tplc="04090003">
      <w:start w:val="1"/>
      <w:numFmt w:val="bullet"/>
      <w:lvlText w:val="o"/>
      <w:lvlJc w:val="left"/>
      <w:pPr>
        <w:tabs>
          <w:tab w:val="num" w:pos="3526"/>
        </w:tabs>
        <w:ind w:left="3526" w:hanging="360"/>
      </w:pPr>
      <w:rPr>
        <w:rFonts w:ascii="Courier New" w:hAnsi="Courier New" w:cs="Courier New" w:hint="default"/>
      </w:rPr>
    </w:lvl>
    <w:lvl w:ilvl="5" w:tplc="04090005">
      <w:start w:val="1"/>
      <w:numFmt w:val="bullet"/>
      <w:lvlText w:val=""/>
      <w:lvlJc w:val="left"/>
      <w:pPr>
        <w:tabs>
          <w:tab w:val="num" w:pos="4246"/>
        </w:tabs>
        <w:ind w:left="4246" w:hanging="360"/>
      </w:pPr>
      <w:rPr>
        <w:rFonts w:ascii="Wingdings" w:hAnsi="Wingdings" w:cs="Wingdings" w:hint="default"/>
      </w:rPr>
    </w:lvl>
    <w:lvl w:ilvl="6" w:tplc="04090001">
      <w:start w:val="1"/>
      <w:numFmt w:val="bullet"/>
      <w:lvlText w:val=""/>
      <w:lvlJc w:val="left"/>
      <w:pPr>
        <w:tabs>
          <w:tab w:val="num" w:pos="4966"/>
        </w:tabs>
        <w:ind w:left="4966" w:hanging="360"/>
      </w:pPr>
      <w:rPr>
        <w:rFonts w:ascii="Symbol" w:hAnsi="Symbol" w:cs="Symbol" w:hint="default"/>
      </w:rPr>
    </w:lvl>
    <w:lvl w:ilvl="7" w:tplc="04090003">
      <w:start w:val="1"/>
      <w:numFmt w:val="bullet"/>
      <w:lvlText w:val="o"/>
      <w:lvlJc w:val="left"/>
      <w:pPr>
        <w:tabs>
          <w:tab w:val="num" w:pos="5686"/>
        </w:tabs>
        <w:ind w:left="5686" w:hanging="360"/>
      </w:pPr>
      <w:rPr>
        <w:rFonts w:ascii="Courier New" w:hAnsi="Courier New" w:cs="Courier New" w:hint="default"/>
      </w:rPr>
    </w:lvl>
    <w:lvl w:ilvl="8" w:tplc="04090005">
      <w:start w:val="1"/>
      <w:numFmt w:val="bullet"/>
      <w:lvlText w:val=""/>
      <w:lvlJc w:val="left"/>
      <w:pPr>
        <w:tabs>
          <w:tab w:val="num" w:pos="6406"/>
        </w:tabs>
        <w:ind w:left="6406" w:hanging="360"/>
      </w:pPr>
      <w:rPr>
        <w:rFonts w:ascii="Wingdings" w:hAnsi="Wingdings" w:cs="Wingdings" w:hint="default"/>
      </w:rPr>
    </w:lvl>
  </w:abstractNum>
  <w:abstractNum w:abstractNumId="12">
    <w:nsid w:val="43170602"/>
    <w:multiLevelType w:val="hybridMultilevel"/>
    <w:tmpl w:val="9370C210"/>
    <w:lvl w:ilvl="0" w:tplc="307C5E00">
      <w:start w:val="6"/>
      <w:numFmt w:val="bullet"/>
      <w:lvlText w:val="-"/>
      <w:lvlJc w:val="left"/>
      <w:pPr>
        <w:ind w:left="720" w:hanging="360"/>
      </w:pPr>
      <w:rPr>
        <w:rFonts w:ascii="Times New Roman" w:eastAsia="Times New Roman" w:hAnsi="Times New Roman"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3">
    <w:nsid w:val="44E833F2"/>
    <w:multiLevelType w:val="hybridMultilevel"/>
    <w:tmpl w:val="106E943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49730875"/>
    <w:multiLevelType w:val="hybridMultilevel"/>
    <w:tmpl w:val="2140E8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A1D048F"/>
    <w:multiLevelType w:val="hybridMultilevel"/>
    <w:tmpl w:val="11E61C5E"/>
    <w:lvl w:ilvl="0" w:tplc="041D0001">
      <w:start w:val="1"/>
      <w:numFmt w:val="bullet"/>
      <w:lvlText w:val=""/>
      <w:lvlJc w:val="left"/>
      <w:pPr>
        <w:ind w:left="720" w:hanging="360"/>
      </w:pPr>
      <w:rPr>
        <w:rFonts w:ascii="Symbol" w:hAnsi="Symbol" w:cs="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cs="Wingdings" w:hint="default"/>
      </w:rPr>
    </w:lvl>
    <w:lvl w:ilvl="3" w:tplc="041D0001">
      <w:start w:val="1"/>
      <w:numFmt w:val="bullet"/>
      <w:lvlText w:val=""/>
      <w:lvlJc w:val="left"/>
      <w:pPr>
        <w:ind w:left="2880" w:hanging="360"/>
      </w:pPr>
      <w:rPr>
        <w:rFonts w:ascii="Symbol" w:hAnsi="Symbol" w:cs="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cs="Wingdings" w:hint="default"/>
      </w:rPr>
    </w:lvl>
    <w:lvl w:ilvl="6" w:tplc="041D0001">
      <w:start w:val="1"/>
      <w:numFmt w:val="bullet"/>
      <w:lvlText w:val=""/>
      <w:lvlJc w:val="left"/>
      <w:pPr>
        <w:ind w:left="5040" w:hanging="360"/>
      </w:pPr>
      <w:rPr>
        <w:rFonts w:ascii="Symbol" w:hAnsi="Symbol" w:cs="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cs="Wingdings" w:hint="default"/>
      </w:rPr>
    </w:lvl>
  </w:abstractNum>
  <w:abstractNum w:abstractNumId="16">
    <w:nsid w:val="621915CB"/>
    <w:multiLevelType w:val="hybridMultilevel"/>
    <w:tmpl w:val="648E16D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
    <w:nsid w:val="631C7B78"/>
    <w:multiLevelType w:val="hybridMultilevel"/>
    <w:tmpl w:val="0D7EDE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641370C5"/>
    <w:multiLevelType w:val="hybridMultilevel"/>
    <w:tmpl w:val="241A556E"/>
    <w:lvl w:ilvl="0" w:tplc="041D0001">
      <w:start w:val="1"/>
      <w:numFmt w:val="bullet"/>
      <w:lvlText w:val=""/>
      <w:lvlJc w:val="left"/>
      <w:pPr>
        <w:ind w:left="720" w:hanging="360"/>
      </w:pPr>
      <w:rPr>
        <w:rFonts w:ascii="Symbol" w:hAnsi="Symbol" w:cs="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cs="Wingdings" w:hint="default"/>
      </w:rPr>
    </w:lvl>
    <w:lvl w:ilvl="3" w:tplc="041D0001">
      <w:start w:val="1"/>
      <w:numFmt w:val="bullet"/>
      <w:lvlText w:val=""/>
      <w:lvlJc w:val="left"/>
      <w:pPr>
        <w:ind w:left="2880" w:hanging="360"/>
      </w:pPr>
      <w:rPr>
        <w:rFonts w:ascii="Symbol" w:hAnsi="Symbol" w:cs="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cs="Wingdings" w:hint="default"/>
      </w:rPr>
    </w:lvl>
    <w:lvl w:ilvl="6" w:tplc="041D0001">
      <w:start w:val="1"/>
      <w:numFmt w:val="bullet"/>
      <w:lvlText w:val=""/>
      <w:lvlJc w:val="left"/>
      <w:pPr>
        <w:ind w:left="5040" w:hanging="360"/>
      </w:pPr>
      <w:rPr>
        <w:rFonts w:ascii="Symbol" w:hAnsi="Symbol" w:cs="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cs="Wingdings" w:hint="default"/>
      </w:rPr>
    </w:lvl>
  </w:abstractNum>
  <w:abstractNum w:abstractNumId="19">
    <w:nsid w:val="74D012B5"/>
    <w:multiLevelType w:val="multilevel"/>
    <w:tmpl w:val="A8345A3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750755CB"/>
    <w:multiLevelType w:val="hybridMultilevel"/>
    <w:tmpl w:val="25C8C0EE"/>
    <w:lvl w:ilvl="0" w:tplc="041D0001">
      <w:start w:val="1"/>
      <w:numFmt w:val="bullet"/>
      <w:lvlText w:val=""/>
      <w:lvlJc w:val="left"/>
      <w:pPr>
        <w:ind w:left="720" w:hanging="360"/>
      </w:pPr>
      <w:rPr>
        <w:rFonts w:ascii="Symbol" w:hAnsi="Symbol" w:cs="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cs="Wingdings" w:hint="default"/>
      </w:rPr>
    </w:lvl>
    <w:lvl w:ilvl="3" w:tplc="041D0001">
      <w:start w:val="1"/>
      <w:numFmt w:val="bullet"/>
      <w:lvlText w:val=""/>
      <w:lvlJc w:val="left"/>
      <w:pPr>
        <w:ind w:left="2880" w:hanging="360"/>
      </w:pPr>
      <w:rPr>
        <w:rFonts w:ascii="Symbol" w:hAnsi="Symbol" w:cs="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cs="Wingdings" w:hint="default"/>
      </w:rPr>
    </w:lvl>
    <w:lvl w:ilvl="6" w:tplc="041D0001">
      <w:start w:val="1"/>
      <w:numFmt w:val="bullet"/>
      <w:lvlText w:val=""/>
      <w:lvlJc w:val="left"/>
      <w:pPr>
        <w:ind w:left="5040" w:hanging="360"/>
      </w:pPr>
      <w:rPr>
        <w:rFonts w:ascii="Symbol" w:hAnsi="Symbol" w:cs="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cs="Wingdings" w:hint="default"/>
      </w:rPr>
    </w:lvl>
  </w:abstractNum>
  <w:abstractNum w:abstractNumId="21">
    <w:nsid w:val="75C31D18"/>
    <w:multiLevelType w:val="multilevel"/>
    <w:tmpl w:val="94D0784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7C690DF5"/>
    <w:multiLevelType w:val="hybridMultilevel"/>
    <w:tmpl w:val="690C9302"/>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num w:numId="1">
    <w:abstractNumId w:val="20"/>
  </w:num>
  <w:num w:numId="2">
    <w:abstractNumId w:val="2"/>
  </w:num>
  <w:num w:numId="3">
    <w:abstractNumId w:val="5"/>
  </w:num>
  <w:num w:numId="4">
    <w:abstractNumId w:val="15"/>
  </w:num>
  <w:num w:numId="5">
    <w:abstractNumId w:val="0"/>
  </w:num>
  <w:num w:numId="6">
    <w:abstractNumId w:val="7"/>
  </w:num>
  <w:num w:numId="7">
    <w:abstractNumId w:val="18"/>
  </w:num>
  <w:num w:numId="8">
    <w:abstractNumId w:val="21"/>
  </w:num>
  <w:num w:numId="9">
    <w:abstractNumId w:val="19"/>
  </w:num>
  <w:num w:numId="10">
    <w:abstractNumId w:val="10"/>
  </w:num>
  <w:num w:numId="11">
    <w:abstractNumId w:val="1"/>
  </w:num>
  <w:num w:numId="12">
    <w:abstractNumId w:val="4"/>
  </w:num>
  <w:num w:numId="13">
    <w:abstractNumId w:val="3"/>
  </w:num>
  <w:num w:numId="14">
    <w:abstractNumId w:val="22"/>
  </w:num>
  <w:num w:numId="15">
    <w:abstractNumId w:val="9"/>
  </w:num>
  <w:num w:numId="16">
    <w:abstractNumId w:val="13"/>
  </w:num>
  <w:num w:numId="17">
    <w:abstractNumId w:val="11"/>
  </w:num>
  <w:num w:numId="18">
    <w:abstractNumId w:val="16"/>
  </w:num>
  <w:num w:numId="19">
    <w:abstractNumId w:val="17"/>
  </w:num>
  <w:num w:numId="20">
    <w:abstractNumId w:val="8"/>
  </w:num>
  <w:num w:numId="21">
    <w:abstractNumId w:val="12"/>
  </w:num>
  <w:num w:numId="22">
    <w:abstractNumId w:val="6"/>
  </w:num>
  <w:num w:numId="23">
    <w:abstractNumId w:val="14"/>
  </w:num>
  <w:num w:numId="2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96D"/>
    <w:rsid w:val="00013398"/>
    <w:rsid w:val="0009004E"/>
    <w:rsid w:val="000C2C28"/>
    <w:rsid w:val="000D7190"/>
    <w:rsid w:val="00117426"/>
    <w:rsid w:val="00244604"/>
    <w:rsid w:val="00262FCA"/>
    <w:rsid w:val="002F34FC"/>
    <w:rsid w:val="00387BAD"/>
    <w:rsid w:val="004F1170"/>
    <w:rsid w:val="004F53D5"/>
    <w:rsid w:val="00631164"/>
    <w:rsid w:val="006352B3"/>
    <w:rsid w:val="00670FEB"/>
    <w:rsid w:val="0069219C"/>
    <w:rsid w:val="007128F6"/>
    <w:rsid w:val="00764D8D"/>
    <w:rsid w:val="0077704A"/>
    <w:rsid w:val="007D7FB5"/>
    <w:rsid w:val="00812624"/>
    <w:rsid w:val="00867BCA"/>
    <w:rsid w:val="00870390"/>
    <w:rsid w:val="0087290F"/>
    <w:rsid w:val="00896A14"/>
    <w:rsid w:val="00917B2D"/>
    <w:rsid w:val="009325AF"/>
    <w:rsid w:val="00A54C87"/>
    <w:rsid w:val="00AB0237"/>
    <w:rsid w:val="00AC3B82"/>
    <w:rsid w:val="00AE6EC0"/>
    <w:rsid w:val="00B87DE3"/>
    <w:rsid w:val="00C04697"/>
    <w:rsid w:val="00C432DF"/>
    <w:rsid w:val="00D1500B"/>
    <w:rsid w:val="00D72571"/>
    <w:rsid w:val="00DD596D"/>
    <w:rsid w:val="00DF7E15"/>
    <w:rsid w:val="00E13ADF"/>
    <w:rsid w:val="00E73297"/>
    <w:rsid w:val="00E775DD"/>
    <w:rsid w:val="00EC5056"/>
    <w:rsid w:val="00EC7DCE"/>
    <w:rsid w:val="00F1700A"/>
    <w:rsid w:val="00F4750F"/>
    <w:rsid w:val="00FC04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n">
    <w:name w:val="Normal"/>
    <w:qFormat/>
    <w:rsid w:val="00DD596D"/>
    <w:rPr>
      <w:rFonts w:ascii="Times New Roman" w:eastAsia="Times New Roman" w:hAnsi="Times New Roman" w:cs="Times New Roman"/>
      <w:lang w:val="sv-SE"/>
    </w:rPr>
  </w:style>
  <w:style w:type="paragraph" w:styleId="Nadpis1">
    <w:name w:val="heading 1"/>
    <w:basedOn w:val="Normln"/>
    <w:next w:val="Normln"/>
    <w:link w:val="Nadpis1Char"/>
    <w:uiPriority w:val="99"/>
    <w:qFormat/>
    <w:rsid w:val="00DD596D"/>
    <w:pPr>
      <w:keepNext/>
      <w:keepLines/>
      <w:spacing w:before="480" w:after="0"/>
      <w:outlineLvl w:val="0"/>
    </w:pPr>
    <w:rPr>
      <w:rFonts w:ascii="Arial" w:hAnsi="Arial" w:cs="Arial"/>
      <w:b/>
      <w:bCs/>
      <w:color w:val="365F91"/>
      <w:sz w:val="28"/>
      <w:szCs w:val="28"/>
    </w:rPr>
  </w:style>
  <w:style w:type="paragraph" w:styleId="Nadpis2">
    <w:name w:val="heading 2"/>
    <w:basedOn w:val="Normln"/>
    <w:next w:val="Normln"/>
    <w:link w:val="Nadpis2Char"/>
    <w:uiPriority w:val="99"/>
    <w:qFormat/>
    <w:rsid w:val="00DD596D"/>
    <w:pPr>
      <w:keepNext/>
      <w:keepLines/>
      <w:spacing w:before="200" w:after="0"/>
      <w:outlineLvl w:val="1"/>
    </w:pPr>
    <w:rPr>
      <w:rFonts w:ascii="Arial" w:hAnsi="Arial" w:cs="Arial"/>
      <w:b/>
      <w:bCs/>
      <w:color w:val="4F81BD"/>
      <w:sz w:val="26"/>
      <w:szCs w:val="26"/>
    </w:rPr>
  </w:style>
  <w:style w:type="paragraph" w:styleId="Nadpis3">
    <w:name w:val="heading 3"/>
    <w:basedOn w:val="Normln"/>
    <w:next w:val="Normln"/>
    <w:link w:val="Nadpis3Char"/>
    <w:uiPriority w:val="99"/>
    <w:qFormat/>
    <w:rsid w:val="00DD596D"/>
    <w:pPr>
      <w:keepNext/>
      <w:keepLines/>
      <w:spacing w:before="200" w:after="0"/>
      <w:outlineLvl w:val="2"/>
    </w:pPr>
    <w:rPr>
      <w:rFonts w:ascii="Arial" w:hAnsi="Arial" w:cs="Arial"/>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D596D"/>
    <w:rPr>
      <w:rFonts w:ascii="Arial" w:eastAsia="Times New Roman" w:hAnsi="Arial" w:cs="Arial"/>
      <w:b/>
      <w:bCs/>
      <w:color w:val="365F91"/>
      <w:sz w:val="28"/>
      <w:szCs w:val="28"/>
      <w:lang w:val="sv-SE"/>
    </w:rPr>
  </w:style>
  <w:style w:type="character" w:customStyle="1" w:styleId="Nadpis2Char">
    <w:name w:val="Nadpis 2 Char"/>
    <w:basedOn w:val="Standardnpsmoodstavce"/>
    <w:link w:val="Nadpis2"/>
    <w:uiPriority w:val="99"/>
    <w:rsid w:val="00DD596D"/>
    <w:rPr>
      <w:rFonts w:ascii="Arial" w:eastAsia="Times New Roman" w:hAnsi="Arial" w:cs="Arial"/>
      <w:b/>
      <w:bCs/>
      <w:color w:val="4F81BD"/>
      <w:sz w:val="26"/>
      <w:szCs w:val="26"/>
      <w:lang w:val="sv-SE"/>
    </w:rPr>
  </w:style>
  <w:style w:type="character" w:customStyle="1" w:styleId="Nadpis3Char">
    <w:name w:val="Nadpis 3 Char"/>
    <w:basedOn w:val="Standardnpsmoodstavce"/>
    <w:link w:val="Nadpis3"/>
    <w:uiPriority w:val="99"/>
    <w:rsid w:val="00DD596D"/>
    <w:rPr>
      <w:rFonts w:ascii="Arial" w:eastAsia="Times New Roman" w:hAnsi="Arial" w:cs="Arial"/>
      <w:b/>
      <w:bCs/>
      <w:color w:val="4F81BD"/>
      <w:lang w:val="sv-SE"/>
    </w:rPr>
  </w:style>
  <w:style w:type="paragraph" w:customStyle="1" w:styleId="Default">
    <w:name w:val="Default"/>
    <w:uiPriority w:val="99"/>
    <w:rsid w:val="00DD596D"/>
    <w:pPr>
      <w:autoSpaceDE w:val="0"/>
      <w:autoSpaceDN w:val="0"/>
      <w:adjustRightInd w:val="0"/>
      <w:spacing w:after="0" w:line="240" w:lineRule="auto"/>
    </w:pPr>
    <w:rPr>
      <w:rFonts w:ascii="Arial" w:eastAsia="Times New Roman" w:hAnsi="Arial" w:cs="Arial"/>
      <w:color w:val="000000"/>
      <w:sz w:val="24"/>
      <w:szCs w:val="24"/>
      <w:lang w:val="sv-SE"/>
    </w:rPr>
  </w:style>
  <w:style w:type="paragraph" w:styleId="Nadpisobsahu">
    <w:name w:val="TOC Heading"/>
    <w:basedOn w:val="Nadpis1"/>
    <w:next w:val="Normln"/>
    <w:uiPriority w:val="99"/>
    <w:qFormat/>
    <w:rsid w:val="00DD596D"/>
    <w:pPr>
      <w:outlineLvl w:val="9"/>
    </w:pPr>
    <w:rPr>
      <w:lang w:eastAsia="sv-SE"/>
    </w:rPr>
  </w:style>
  <w:style w:type="paragraph" w:styleId="Obsah2">
    <w:name w:val="toc 2"/>
    <w:basedOn w:val="Normln"/>
    <w:next w:val="Normln"/>
    <w:autoRedefine/>
    <w:uiPriority w:val="39"/>
    <w:rsid w:val="00DD596D"/>
    <w:pPr>
      <w:spacing w:after="100"/>
      <w:ind w:left="220"/>
    </w:pPr>
  </w:style>
  <w:style w:type="paragraph" w:styleId="Obsah3">
    <w:name w:val="toc 3"/>
    <w:basedOn w:val="Normln"/>
    <w:next w:val="Normln"/>
    <w:autoRedefine/>
    <w:uiPriority w:val="39"/>
    <w:rsid w:val="00DD596D"/>
    <w:pPr>
      <w:spacing w:after="100"/>
      <w:ind w:left="440"/>
    </w:pPr>
  </w:style>
  <w:style w:type="character" w:styleId="Hypertextovodkaz">
    <w:name w:val="Hyperlink"/>
    <w:uiPriority w:val="99"/>
    <w:rsid w:val="00DD596D"/>
    <w:rPr>
      <w:color w:val="0000FF"/>
      <w:u w:val="single"/>
    </w:rPr>
  </w:style>
  <w:style w:type="paragraph" w:styleId="Textbubliny">
    <w:name w:val="Balloon Text"/>
    <w:basedOn w:val="Normln"/>
    <w:link w:val="TextbublinyChar"/>
    <w:uiPriority w:val="99"/>
    <w:semiHidden/>
    <w:rsid w:val="00DD596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D596D"/>
    <w:rPr>
      <w:rFonts w:ascii="Tahoma" w:eastAsia="Times New Roman" w:hAnsi="Tahoma" w:cs="Tahoma"/>
      <w:sz w:val="16"/>
      <w:szCs w:val="16"/>
      <w:lang w:val="sv-SE"/>
    </w:rPr>
  </w:style>
  <w:style w:type="paragraph" w:styleId="Obsah1">
    <w:name w:val="toc 1"/>
    <w:basedOn w:val="Normln"/>
    <w:next w:val="Normln"/>
    <w:autoRedefine/>
    <w:uiPriority w:val="39"/>
    <w:rsid w:val="00DD596D"/>
    <w:pPr>
      <w:spacing w:after="100"/>
    </w:pPr>
  </w:style>
  <w:style w:type="paragraph" w:styleId="Titulek">
    <w:name w:val="caption"/>
    <w:basedOn w:val="Normln"/>
    <w:next w:val="Normln"/>
    <w:uiPriority w:val="99"/>
    <w:qFormat/>
    <w:rsid w:val="00DD596D"/>
    <w:pPr>
      <w:spacing w:after="0" w:line="240" w:lineRule="auto"/>
    </w:pPr>
    <w:rPr>
      <w:b/>
      <w:bCs/>
      <w:sz w:val="20"/>
      <w:szCs w:val="20"/>
      <w:lang w:eastAsia="sv-SE"/>
    </w:rPr>
  </w:style>
  <w:style w:type="paragraph" w:styleId="Odstavecseseznamem">
    <w:name w:val="List Paragraph"/>
    <w:basedOn w:val="Normln"/>
    <w:uiPriority w:val="99"/>
    <w:qFormat/>
    <w:rsid w:val="00DD596D"/>
    <w:pPr>
      <w:ind w:left="720"/>
    </w:pPr>
  </w:style>
  <w:style w:type="paragraph" w:customStyle="1" w:styleId="Brdtekstpaaflgende">
    <w:name w:val="Brødtekst paafølgende"/>
    <w:basedOn w:val="Zkladntext"/>
    <w:uiPriority w:val="99"/>
    <w:rsid w:val="00DD596D"/>
    <w:pPr>
      <w:spacing w:before="60" w:after="60" w:line="240" w:lineRule="auto"/>
    </w:pPr>
    <w:rPr>
      <w:sz w:val="24"/>
      <w:szCs w:val="24"/>
      <w:lang w:val="nb-NO" w:eastAsia="nb-NO"/>
    </w:rPr>
  </w:style>
  <w:style w:type="paragraph" w:styleId="Zkladntext">
    <w:name w:val="Body Text"/>
    <w:basedOn w:val="Normln"/>
    <w:link w:val="ZkladntextChar"/>
    <w:uiPriority w:val="99"/>
    <w:semiHidden/>
    <w:rsid w:val="00DD596D"/>
    <w:pPr>
      <w:spacing w:after="120"/>
    </w:pPr>
  </w:style>
  <w:style w:type="character" w:customStyle="1" w:styleId="ZkladntextChar">
    <w:name w:val="Základní text Char"/>
    <w:basedOn w:val="Standardnpsmoodstavce"/>
    <w:link w:val="Zkladntext"/>
    <w:uiPriority w:val="99"/>
    <w:semiHidden/>
    <w:rsid w:val="00DD596D"/>
    <w:rPr>
      <w:rFonts w:ascii="Times New Roman" w:eastAsia="Times New Roman" w:hAnsi="Times New Roman" w:cs="Times New Roman"/>
      <w:lang w:val="sv-SE"/>
    </w:rPr>
  </w:style>
  <w:style w:type="character" w:styleId="Siln">
    <w:name w:val="Strong"/>
    <w:uiPriority w:val="99"/>
    <w:qFormat/>
    <w:rsid w:val="00DD596D"/>
    <w:rPr>
      <w:b/>
      <w:bCs/>
    </w:rPr>
  </w:style>
  <w:style w:type="character" w:customStyle="1" w:styleId="hps">
    <w:name w:val="hps"/>
    <w:basedOn w:val="Standardnpsmoodstavce"/>
    <w:uiPriority w:val="99"/>
    <w:rsid w:val="00DD596D"/>
  </w:style>
  <w:style w:type="paragraph" w:styleId="Zhlav">
    <w:name w:val="header"/>
    <w:basedOn w:val="Normln"/>
    <w:link w:val="ZhlavChar"/>
    <w:uiPriority w:val="99"/>
    <w:rsid w:val="00DD596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D596D"/>
    <w:rPr>
      <w:rFonts w:ascii="Times New Roman" w:eastAsia="Times New Roman" w:hAnsi="Times New Roman" w:cs="Times New Roman"/>
      <w:lang w:val="sv-SE"/>
    </w:rPr>
  </w:style>
  <w:style w:type="paragraph" w:styleId="Zpat">
    <w:name w:val="footer"/>
    <w:basedOn w:val="Normln"/>
    <w:link w:val="ZpatChar"/>
    <w:uiPriority w:val="99"/>
    <w:rsid w:val="00DD596D"/>
    <w:pPr>
      <w:tabs>
        <w:tab w:val="center" w:pos="4536"/>
        <w:tab w:val="right" w:pos="9072"/>
      </w:tabs>
      <w:spacing w:after="0" w:line="240" w:lineRule="auto"/>
    </w:pPr>
  </w:style>
  <w:style w:type="character" w:customStyle="1" w:styleId="ZpatChar">
    <w:name w:val="Zápatí Char"/>
    <w:basedOn w:val="Standardnpsmoodstavce"/>
    <w:link w:val="Zpat"/>
    <w:uiPriority w:val="99"/>
    <w:rsid w:val="00DD596D"/>
    <w:rPr>
      <w:rFonts w:ascii="Times New Roman" w:eastAsia="Times New Roman" w:hAnsi="Times New Roman" w:cs="Times New Roman"/>
      <w:lang w:val="sv-SE"/>
    </w:rPr>
  </w:style>
  <w:style w:type="paragraph" w:styleId="Revize">
    <w:name w:val="Revision"/>
    <w:hidden/>
    <w:uiPriority w:val="99"/>
    <w:semiHidden/>
    <w:rsid w:val="00DD596D"/>
    <w:pPr>
      <w:spacing w:after="0" w:line="240" w:lineRule="auto"/>
    </w:pPr>
    <w:rPr>
      <w:rFonts w:ascii="Times New Roman" w:eastAsia="Times New Roman" w:hAnsi="Times New Roman" w:cs="Times New Roman"/>
      <w:lang w:val="sv-SE"/>
    </w:rPr>
  </w:style>
  <w:style w:type="character" w:styleId="Odkaznakoment">
    <w:name w:val="annotation reference"/>
    <w:basedOn w:val="Standardnpsmoodstavce"/>
    <w:uiPriority w:val="99"/>
    <w:semiHidden/>
    <w:unhideWhenUsed/>
    <w:rsid w:val="00DD596D"/>
    <w:rPr>
      <w:sz w:val="16"/>
      <w:szCs w:val="16"/>
    </w:rPr>
  </w:style>
  <w:style w:type="paragraph" w:styleId="Textkomente">
    <w:name w:val="annotation text"/>
    <w:basedOn w:val="Normln"/>
    <w:link w:val="TextkomenteChar"/>
    <w:uiPriority w:val="99"/>
    <w:semiHidden/>
    <w:unhideWhenUsed/>
    <w:rsid w:val="00DD596D"/>
    <w:pPr>
      <w:spacing w:line="240" w:lineRule="auto"/>
    </w:pPr>
    <w:rPr>
      <w:sz w:val="20"/>
      <w:szCs w:val="20"/>
    </w:rPr>
  </w:style>
  <w:style w:type="character" w:customStyle="1" w:styleId="TextkomenteChar">
    <w:name w:val="Text komentáře Char"/>
    <w:basedOn w:val="Standardnpsmoodstavce"/>
    <w:link w:val="Textkomente"/>
    <w:uiPriority w:val="99"/>
    <w:semiHidden/>
    <w:rsid w:val="00DD596D"/>
    <w:rPr>
      <w:rFonts w:ascii="Times New Roman" w:eastAsia="Times New Roman" w:hAnsi="Times New Roman" w:cs="Times New Roman"/>
      <w:sz w:val="20"/>
      <w:szCs w:val="20"/>
      <w:lang w:val="sv-SE"/>
    </w:rPr>
  </w:style>
  <w:style w:type="paragraph" w:styleId="Pedmtkomente">
    <w:name w:val="annotation subject"/>
    <w:basedOn w:val="Textkomente"/>
    <w:next w:val="Textkomente"/>
    <w:link w:val="PedmtkomenteChar"/>
    <w:uiPriority w:val="99"/>
    <w:semiHidden/>
    <w:unhideWhenUsed/>
    <w:rsid w:val="00DD596D"/>
    <w:rPr>
      <w:b/>
      <w:bCs/>
    </w:rPr>
  </w:style>
  <w:style w:type="character" w:customStyle="1" w:styleId="PedmtkomenteChar">
    <w:name w:val="Předmět komentáře Char"/>
    <w:basedOn w:val="TextkomenteChar"/>
    <w:link w:val="Pedmtkomente"/>
    <w:uiPriority w:val="99"/>
    <w:semiHidden/>
    <w:rsid w:val="00DD596D"/>
    <w:rPr>
      <w:rFonts w:ascii="Times New Roman" w:eastAsia="Times New Roman" w:hAnsi="Times New Roman" w:cs="Times New Roman"/>
      <w:b/>
      <w:bCs/>
      <w:sz w:val="20"/>
      <w:szCs w:val="20"/>
      <w:lang w:val="sv-SE"/>
    </w:rPr>
  </w:style>
  <w:style w:type="character" w:styleId="Sledovanodkaz">
    <w:name w:val="FollowedHyperlink"/>
    <w:basedOn w:val="Standardnpsmoodstavce"/>
    <w:uiPriority w:val="99"/>
    <w:semiHidden/>
    <w:unhideWhenUsed/>
    <w:rsid w:val="00DD596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n">
    <w:name w:val="Normal"/>
    <w:qFormat/>
    <w:rsid w:val="00DD596D"/>
    <w:rPr>
      <w:rFonts w:ascii="Times New Roman" w:eastAsia="Times New Roman" w:hAnsi="Times New Roman" w:cs="Times New Roman"/>
      <w:lang w:val="sv-SE"/>
    </w:rPr>
  </w:style>
  <w:style w:type="paragraph" w:styleId="Nadpis1">
    <w:name w:val="heading 1"/>
    <w:basedOn w:val="Normln"/>
    <w:next w:val="Normln"/>
    <w:link w:val="Nadpis1Char"/>
    <w:uiPriority w:val="99"/>
    <w:qFormat/>
    <w:rsid w:val="00DD596D"/>
    <w:pPr>
      <w:keepNext/>
      <w:keepLines/>
      <w:spacing w:before="480" w:after="0"/>
      <w:outlineLvl w:val="0"/>
    </w:pPr>
    <w:rPr>
      <w:rFonts w:ascii="Arial" w:hAnsi="Arial" w:cs="Arial"/>
      <w:b/>
      <w:bCs/>
      <w:color w:val="365F91"/>
      <w:sz w:val="28"/>
      <w:szCs w:val="28"/>
    </w:rPr>
  </w:style>
  <w:style w:type="paragraph" w:styleId="Nadpis2">
    <w:name w:val="heading 2"/>
    <w:basedOn w:val="Normln"/>
    <w:next w:val="Normln"/>
    <w:link w:val="Nadpis2Char"/>
    <w:uiPriority w:val="99"/>
    <w:qFormat/>
    <w:rsid w:val="00DD596D"/>
    <w:pPr>
      <w:keepNext/>
      <w:keepLines/>
      <w:spacing w:before="200" w:after="0"/>
      <w:outlineLvl w:val="1"/>
    </w:pPr>
    <w:rPr>
      <w:rFonts w:ascii="Arial" w:hAnsi="Arial" w:cs="Arial"/>
      <w:b/>
      <w:bCs/>
      <w:color w:val="4F81BD"/>
      <w:sz w:val="26"/>
      <w:szCs w:val="26"/>
    </w:rPr>
  </w:style>
  <w:style w:type="paragraph" w:styleId="Nadpis3">
    <w:name w:val="heading 3"/>
    <w:basedOn w:val="Normln"/>
    <w:next w:val="Normln"/>
    <w:link w:val="Nadpis3Char"/>
    <w:uiPriority w:val="99"/>
    <w:qFormat/>
    <w:rsid w:val="00DD596D"/>
    <w:pPr>
      <w:keepNext/>
      <w:keepLines/>
      <w:spacing w:before="200" w:after="0"/>
      <w:outlineLvl w:val="2"/>
    </w:pPr>
    <w:rPr>
      <w:rFonts w:ascii="Arial" w:hAnsi="Arial" w:cs="Arial"/>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D596D"/>
    <w:rPr>
      <w:rFonts w:ascii="Arial" w:eastAsia="Times New Roman" w:hAnsi="Arial" w:cs="Arial"/>
      <w:b/>
      <w:bCs/>
      <w:color w:val="365F91"/>
      <w:sz w:val="28"/>
      <w:szCs w:val="28"/>
      <w:lang w:val="sv-SE"/>
    </w:rPr>
  </w:style>
  <w:style w:type="character" w:customStyle="1" w:styleId="Nadpis2Char">
    <w:name w:val="Nadpis 2 Char"/>
    <w:basedOn w:val="Standardnpsmoodstavce"/>
    <w:link w:val="Nadpis2"/>
    <w:uiPriority w:val="99"/>
    <w:rsid w:val="00DD596D"/>
    <w:rPr>
      <w:rFonts w:ascii="Arial" w:eastAsia="Times New Roman" w:hAnsi="Arial" w:cs="Arial"/>
      <w:b/>
      <w:bCs/>
      <w:color w:val="4F81BD"/>
      <w:sz w:val="26"/>
      <w:szCs w:val="26"/>
      <w:lang w:val="sv-SE"/>
    </w:rPr>
  </w:style>
  <w:style w:type="character" w:customStyle="1" w:styleId="Nadpis3Char">
    <w:name w:val="Nadpis 3 Char"/>
    <w:basedOn w:val="Standardnpsmoodstavce"/>
    <w:link w:val="Nadpis3"/>
    <w:uiPriority w:val="99"/>
    <w:rsid w:val="00DD596D"/>
    <w:rPr>
      <w:rFonts w:ascii="Arial" w:eastAsia="Times New Roman" w:hAnsi="Arial" w:cs="Arial"/>
      <w:b/>
      <w:bCs/>
      <w:color w:val="4F81BD"/>
      <w:lang w:val="sv-SE"/>
    </w:rPr>
  </w:style>
  <w:style w:type="paragraph" w:customStyle="1" w:styleId="Default">
    <w:name w:val="Default"/>
    <w:uiPriority w:val="99"/>
    <w:rsid w:val="00DD596D"/>
    <w:pPr>
      <w:autoSpaceDE w:val="0"/>
      <w:autoSpaceDN w:val="0"/>
      <w:adjustRightInd w:val="0"/>
      <w:spacing w:after="0" w:line="240" w:lineRule="auto"/>
    </w:pPr>
    <w:rPr>
      <w:rFonts w:ascii="Arial" w:eastAsia="Times New Roman" w:hAnsi="Arial" w:cs="Arial"/>
      <w:color w:val="000000"/>
      <w:sz w:val="24"/>
      <w:szCs w:val="24"/>
      <w:lang w:val="sv-SE"/>
    </w:rPr>
  </w:style>
  <w:style w:type="paragraph" w:styleId="Nadpisobsahu">
    <w:name w:val="TOC Heading"/>
    <w:basedOn w:val="Nadpis1"/>
    <w:next w:val="Normln"/>
    <w:uiPriority w:val="99"/>
    <w:qFormat/>
    <w:rsid w:val="00DD596D"/>
    <w:pPr>
      <w:outlineLvl w:val="9"/>
    </w:pPr>
    <w:rPr>
      <w:lang w:eastAsia="sv-SE"/>
    </w:rPr>
  </w:style>
  <w:style w:type="paragraph" w:styleId="Obsah2">
    <w:name w:val="toc 2"/>
    <w:basedOn w:val="Normln"/>
    <w:next w:val="Normln"/>
    <w:autoRedefine/>
    <w:uiPriority w:val="39"/>
    <w:rsid w:val="00DD596D"/>
    <w:pPr>
      <w:spacing w:after="100"/>
      <w:ind w:left="220"/>
    </w:pPr>
  </w:style>
  <w:style w:type="paragraph" w:styleId="Obsah3">
    <w:name w:val="toc 3"/>
    <w:basedOn w:val="Normln"/>
    <w:next w:val="Normln"/>
    <w:autoRedefine/>
    <w:uiPriority w:val="39"/>
    <w:rsid w:val="00DD596D"/>
    <w:pPr>
      <w:spacing w:after="100"/>
      <w:ind w:left="440"/>
    </w:pPr>
  </w:style>
  <w:style w:type="character" w:styleId="Hypertextovodkaz">
    <w:name w:val="Hyperlink"/>
    <w:uiPriority w:val="99"/>
    <w:rsid w:val="00DD596D"/>
    <w:rPr>
      <w:color w:val="0000FF"/>
      <w:u w:val="single"/>
    </w:rPr>
  </w:style>
  <w:style w:type="paragraph" w:styleId="Textbubliny">
    <w:name w:val="Balloon Text"/>
    <w:basedOn w:val="Normln"/>
    <w:link w:val="TextbublinyChar"/>
    <w:uiPriority w:val="99"/>
    <w:semiHidden/>
    <w:rsid w:val="00DD596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D596D"/>
    <w:rPr>
      <w:rFonts w:ascii="Tahoma" w:eastAsia="Times New Roman" w:hAnsi="Tahoma" w:cs="Tahoma"/>
      <w:sz w:val="16"/>
      <w:szCs w:val="16"/>
      <w:lang w:val="sv-SE"/>
    </w:rPr>
  </w:style>
  <w:style w:type="paragraph" w:styleId="Obsah1">
    <w:name w:val="toc 1"/>
    <w:basedOn w:val="Normln"/>
    <w:next w:val="Normln"/>
    <w:autoRedefine/>
    <w:uiPriority w:val="39"/>
    <w:rsid w:val="00DD596D"/>
    <w:pPr>
      <w:spacing w:after="100"/>
    </w:pPr>
  </w:style>
  <w:style w:type="paragraph" w:styleId="Titulek">
    <w:name w:val="caption"/>
    <w:basedOn w:val="Normln"/>
    <w:next w:val="Normln"/>
    <w:uiPriority w:val="99"/>
    <w:qFormat/>
    <w:rsid w:val="00DD596D"/>
    <w:pPr>
      <w:spacing w:after="0" w:line="240" w:lineRule="auto"/>
    </w:pPr>
    <w:rPr>
      <w:b/>
      <w:bCs/>
      <w:sz w:val="20"/>
      <w:szCs w:val="20"/>
      <w:lang w:eastAsia="sv-SE"/>
    </w:rPr>
  </w:style>
  <w:style w:type="paragraph" w:styleId="Odstavecseseznamem">
    <w:name w:val="List Paragraph"/>
    <w:basedOn w:val="Normln"/>
    <w:uiPriority w:val="99"/>
    <w:qFormat/>
    <w:rsid w:val="00DD596D"/>
    <w:pPr>
      <w:ind w:left="720"/>
    </w:pPr>
  </w:style>
  <w:style w:type="paragraph" w:customStyle="1" w:styleId="Brdtekstpaaflgende">
    <w:name w:val="Brødtekst paafølgende"/>
    <w:basedOn w:val="Zkladntext"/>
    <w:uiPriority w:val="99"/>
    <w:rsid w:val="00DD596D"/>
    <w:pPr>
      <w:spacing w:before="60" w:after="60" w:line="240" w:lineRule="auto"/>
    </w:pPr>
    <w:rPr>
      <w:sz w:val="24"/>
      <w:szCs w:val="24"/>
      <w:lang w:val="nb-NO" w:eastAsia="nb-NO"/>
    </w:rPr>
  </w:style>
  <w:style w:type="paragraph" w:styleId="Zkladntext">
    <w:name w:val="Body Text"/>
    <w:basedOn w:val="Normln"/>
    <w:link w:val="ZkladntextChar"/>
    <w:uiPriority w:val="99"/>
    <w:semiHidden/>
    <w:rsid w:val="00DD596D"/>
    <w:pPr>
      <w:spacing w:after="120"/>
    </w:pPr>
  </w:style>
  <w:style w:type="character" w:customStyle="1" w:styleId="ZkladntextChar">
    <w:name w:val="Základní text Char"/>
    <w:basedOn w:val="Standardnpsmoodstavce"/>
    <w:link w:val="Zkladntext"/>
    <w:uiPriority w:val="99"/>
    <w:semiHidden/>
    <w:rsid w:val="00DD596D"/>
    <w:rPr>
      <w:rFonts w:ascii="Times New Roman" w:eastAsia="Times New Roman" w:hAnsi="Times New Roman" w:cs="Times New Roman"/>
      <w:lang w:val="sv-SE"/>
    </w:rPr>
  </w:style>
  <w:style w:type="character" w:styleId="Siln">
    <w:name w:val="Strong"/>
    <w:uiPriority w:val="99"/>
    <w:qFormat/>
    <w:rsid w:val="00DD596D"/>
    <w:rPr>
      <w:b/>
      <w:bCs/>
    </w:rPr>
  </w:style>
  <w:style w:type="character" w:customStyle="1" w:styleId="hps">
    <w:name w:val="hps"/>
    <w:basedOn w:val="Standardnpsmoodstavce"/>
    <w:uiPriority w:val="99"/>
    <w:rsid w:val="00DD596D"/>
  </w:style>
  <w:style w:type="paragraph" w:styleId="Zhlav">
    <w:name w:val="header"/>
    <w:basedOn w:val="Normln"/>
    <w:link w:val="ZhlavChar"/>
    <w:uiPriority w:val="99"/>
    <w:rsid w:val="00DD596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D596D"/>
    <w:rPr>
      <w:rFonts w:ascii="Times New Roman" w:eastAsia="Times New Roman" w:hAnsi="Times New Roman" w:cs="Times New Roman"/>
      <w:lang w:val="sv-SE"/>
    </w:rPr>
  </w:style>
  <w:style w:type="paragraph" w:styleId="Zpat">
    <w:name w:val="footer"/>
    <w:basedOn w:val="Normln"/>
    <w:link w:val="ZpatChar"/>
    <w:uiPriority w:val="99"/>
    <w:rsid w:val="00DD596D"/>
    <w:pPr>
      <w:tabs>
        <w:tab w:val="center" w:pos="4536"/>
        <w:tab w:val="right" w:pos="9072"/>
      </w:tabs>
      <w:spacing w:after="0" w:line="240" w:lineRule="auto"/>
    </w:pPr>
  </w:style>
  <w:style w:type="character" w:customStyle="1" w:styleId="ZpatChar">
    <w:name w:val="Zápatí Char"/>
    <w:basedOn w:val="Standardnpsmoodstavce"/>
    <w:link w:val="Zpat"/>
    <w:uiPriority w:val="99"/>
    <w:rsid w:val="00DD596D"/>
    <w:rPr>
      <w:rFonts w:ascii="Times New Roman" w:eastAsia="Times New Roman" w:hAnsi="Times New Roman" w:cs="Times New Roman"/>
      <w:lang w:val="sv-SE"/>
    </w:rPr>
  </w:style>
  <w:style w:type="paragraph" w:styleId="Revize">
    <w:name w:val="Revision"/>
    <w:hidden/>
    <w:uiPriority w:val="99"/>
    <w:semiHidden/>
    <w:rsid w:val="00DD596D"/>
    <w:pPr>
      <w:spacing w:after="0" w:line="240" w:lineRule="auto"/>
    </w:pPr>
    <w:rPr>
      <w:rFonts w:ascii="Times New Roman" w:eastAsia="Times New Roman" w:hAnsi="Times New Roman" w:cs="Times New Roman"/>
      <w:lang w:val="sv-SE"/>
    </w:rPr>
  </w:style>
  <w:style w:type="character" w:styleId="Odkaznakoment">
    <w:name w:val="annotation reference"/>
    <w:basedOn w:val="Standardnpsmoodstavce"/>
    <w:uiPriority w:val="99"/>
    <w:semiHidden/>
    <w:unhideWhenUsed/>
    <w:rsid w:val="00DD596D"/>
    <w:rPr>
      <w:sz w:val="16"/>
      <w:szCs w:val="16"/>
    </w:rPr>
  </w:style>
  <w:style w:type="paragraph" w:styleId="Textkomente">
    <w:name w:val="annotation text"/>
    <w:basedOn w:val="Normln"/>
    <w:link w:val="TextkomenteChar"/>
    <w:uiPriority w:val="99"/>
    <w:semiHidden/>
    <w:unhideWhenUsed/>
    <w:rsid w:val="00DD596D"/>
    <w:pPr>
      <w:spacing w:line="240" w:lineRule="auto"/>
    </w:pPr>
    <w:rPr>
      <w:sz w:val="20"/>
      <w:szCs w:val="20"/>
    </w:rPr>
  </w:style>
  <w:style w:type="character" w:customStyle="1" w:styleId="TextkomenteChar">
    <w:name w:val="Text komentáře Char"/>
    <w:basedOn w:val="Standardnpsmoodstavce"/>
    <w:link w:val="Textkomente"/>
    <w:uiPriority w:val="99"/>
    <w:semiHidden/>
    <w:rsid w:val="00DD596D"/>
    <w:rPr>
      <w:rFonts w:ascii="Times New Roman" w:eastAsia="Times New Roman" w:hAnsi="Times New Roman" w:cs="Times New Roman"/>
      <w:sz w:val="20"/>
      <w:szCs w:val="20"/>
      <w:lang w:val="sv-SE"/>
    </w:rPr>
  </w:style>
  <w:style w:type="paragraph" w:styleId="Pedmtkomente">
    <w:name w:val="annotation subject"/>
    <w:basedOn w:val="Textkomente"/>
    <w:next w:val="Textkomente"/>
    <w:link w:val="PedmtkomenteChar"/>
    <w:uiPriority w:val="99"/>
    <w:semiHidden/>
    <w:unhideWhenUsed/>
    <w:rsid w:val="00DD596D"/>
    <w:rPr>
      <w:b/>
      <w:bCs/>
    </w:rPr>
  </w:style>
  <w:style w:type="character" w:customStyle="1" w:styleId="PedmtkomenteChar">
    <w:name w:val="Předmět komentáře Char"/>
    <w:basedOn w:val="TextkomenteChar"/>
    <w:link w:val="Pedmtkomente"/>
    <w:uiPriority w:val="99"/>
    <w:semiHidden/>
    <w:rsid w:val="00DD596D"/>
    <w:rPr>
      <w:rFonts w:ascii="Times New Roman" w:eastAsia="Times New Roman" w:hAnsi="Times New Roman" w:cs="Times New Roman"/>
      <w:b/>
      <w:bCs/>
      <w:sz w:val="20"/>
      <w:szCs w:val="20"/>
      <w:lang w:val="sv-SE"/>
    </w:rPr>
  </w:style>
  <w:style w:type="character" w:styleId="Sledovanodkaz">
    <w:name w:val="FollowedHyperlink"/>
    <w:basedOn w:val="Standardnpsmoodstavce"/>
    <w:uiPriority w:val="99"/>
    <w:semiHidden/>
    <w:unhideWhenUsed/>
    <w:rsid w:val="00DD596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dalnice.estranky.cz/clanky/dvojlistek.html"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dalnice.estranky.cz/clanky/ctyrlistek.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dalnice.estranky.cz/clanky/deltovita.html" TargetMode="External"/><Relationship Id="rId5" Type="http://schemas.openxmlformats.org/officeDocument/2006/relationships/webSettings" Target="webSettings.xml"/><Relationship Id="rId15" Type="http://schemas.openxmlformats.org/officeDocument/2006/relationships/hyperlink" Target="http://www.dalnice.estranky.cz/clanky/utvarove.html" TargetMode="External"/><Relationship Id="rId10" Type="http://schemas.openxmlformats.org/officeDocument/2006/relationships/hyperlink" Target="http://www.dalnice.estranky.cz/clanky/osmickova.html" TargetMode="External"/><Relationship Id="rId4" Type="http://schemas.openxmlformats.org/officeDocument/2006/relationships/settings" Target="settings.xml"/><Relationship Id="rId9" Type="http://schemas.openxmlformats.org/officeDocument/2006/relationships/hyperlink" Target="http://www.dalnice.estranky.cz/clanky/kosodelna.html" TargetMode="External"/><Relationship Id="rId14" Type="http://schemas.openxmlformats.org/officeDocument/2006/relationships/hyperlink" Target="http://www.dalnice.estranky.cz/clanky/trubkovita.html"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31</Pages>
  <Words>6413</Words>
  <Characters>37843</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
    </vt:vector>
  </TitlesOfParts>
  <Company>CDV</Company>
  <LinksUpToDate>false</LinksUpToDate>
  <CharactersWithSpaces>44168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Dolecek</dc:creator>
  <cp:lastModifiedBy>Polansky</cp:lastModifiedBy>
  <cp:revision>28</cp:revision>
  <cp:lastPrinted>2014-08-11T13:26:00Z</cp:lastPrinted>
  <dcterms:created xsi:type="dcterms:W3CDTF">2014-08-12T11:05:00Z</dcterms:created>
  <dcterms:modified xsi:type="dcterms:W3CDTF">2014-08-12T12:32:00Z</dcterms:modified>
</cp:coreProperties>
</file>